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29CDDDE7" w:rsidR="00EF7D61" w:rsidRPr="00C52F74" w:rsidRDefault="00EF7D61" w:rsidP="00EF7D61">
      <w:pPr>
        <w:jc w:val="center"/>
        <w:rPr>
          <w:b/>
          <w:bCs/>
          <w:u w:val="single"/>
        </w:rPr>
      </w:pPr>
      <w:del w:id="0" w:author="Виталий" w:date="2022-02-27T18:28:00Z">
        <w:r w:rsidRPr="00C52F74" w:rsidDel="00197293">
          <w:rPr>
            <w:b/>
            <w:bCs/>
            <w:u w:val="single"/>
          </w:rPr>
          <w:delText>ОСНОВЫ ДРАМАТУРГИИ</w:delText>
        </w:r>
      </w:del>
      <w:ins w:id="1" w:author="Виталий" w:date="2022-02-27T18:28:00Z">
        <w:r w:rsidR="00197293">
          <w:rPr>
            <w:b/>
            <w:bCs/>
            <w:u w:val="single"/>
          </w:rPr>
          <w:t>СЦЕНОГРАФИЯ</w:t>
        </w:r>
      </w:ins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3939A003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del w:id="2" w:author="Виталий" w:date="2022-02-27T18:28:00Z">
        <w:r w:rsidR="007141F8" w:rsidDel="00197293">
          <w:delText>Основы драматургии</w:delText>
        </w:r>
      </w:del>
      <w:ins w:id="3" w:author="Виталий" w:date="2022-02-27T18:28:00Z">
        <w:r w:rsidR="00197293">
          <w:t>Сценография</w:t>
        </w:r>
      </w:ins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7B4E308B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del w:id="4" w:author="Виталий" w:date="2022-02-23T15:26:00Z">
        <w:r w:rsidRPr="00E80631" w:rsidDel="008C484D">
          <w:delText>курсовых работ</w:delText>
        </w:r>
        <w:r w:rsidR="000C61EB" w:rsidDel="008C484D">
          <w:delText xml:space="preserve"> (согласно учебному плану)</w:delText>
        </w:r>
        <w:r w:rsidR="007141F8" w:rsidDel="008C484D">
          <w:delText xml:space="preserve">, </w:delText>
        </w:r>
      </w:del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4B701F13" w14:textId="4C71EC54" w:rsidR="006238D1" w:rsidRPr="00E80631" w:rsidDel="008C484D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  <w:rPr>
          <w:del w:id="5" w:author="Виталий" w:date="2022-02-23T15:26:00Z"/>
        </w:rPr>
      </w:pPr>
      <w:del w:id="6" w:author="Виталий" w:date="2022-02-23T15:26:00Z">
        <w:r w:rsidRPr="00E80631" w:rsidDel="008C484D">
          <w:delText>прохождение и оформление результатов практик (руководство и оценка уровня сформированности профессиональных умений и навыков);</w:delText>
        </w:r>
      </w:del>
    </w:p>
    <w:p w14:paraId="2764ED80" w14:textId="6DEB9922" w:rsidR="006238D1" w:rsidRPr="00E80631" w:rsidDel="008C484D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  <w:rPr>
          <w:del w:id="7" w:author="Виталий" w:date="2022-02-23T15:26:00Z"/>
        </w:rPr>
      </w:pPr>
      <w:del w:id="8" w:author="Виталий" w:date="2022-02-23T15:26:00Z">
        <w:r w:rsidRPr="00E80631" w:rsidDel="008C484D">
          <w:delText>выполнение выпускной квалификационной работы (руководство, консультирование и защита выпускных квалификационных работ) и др.</w:delText>
        </w:r>
      </w:del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0509D434" w:rsidR="006238D1" w:rsidRPr="00E80631" w:rsidDel="008C484D" w:rsidRDefault="006238D1" w:rsidP="005F5FDE">
      <w:pPr>
        <w:numPr>
          <w:ilvl w:val="0"/>
          <w:numId w:val="7"/>
        </w:numPr>
        <w:contextualSpacing/>
        <w:jc w:val="both"/>
        <w:rPr>
          <w:del w:id="9" w:author="Виталий" w:date="2022-02-23T15:26:00Z"/>
        </w:rPr>
      </w:pPr>
      <w:del w:id="10" w:author="Виталий" w:date="2022-02-23T15:26:00Z">
        <w:r w:rsidRPr="00E80631" w:rsidDel="008C484D">
          <w:delText xml:space="preserve">написание рефератов; </w:delText>
        </w:r>
      </w:del>
    </w:p>
    <w:p w14:paraId="2383FDF0" w14:textId="10399F61" w:rsidR="006238D1" w:rsidRPr="00E80631" w:rsidDel="008C484D" w:rsidRDefault="000C61EB" w:rsidP="005F5FDE">
      <w:pPr>
        <w:numPr>
          <w:ilvl w:val="0"/>
          <w:numId w:val="7"/>
        </w:numPr>
        <w:contextualSpacing/>
        <w:jc w:val="both"/>
        <w:rPr>
          <w:del w:id="11" w:author="Виталий" w:date="2022-02-23T15:26:00Z"/>
        </w:rPr>
      </w:pPr>
      <w:del w:id="12" w:author="Виталий" w:date="2022-02-23T15:26:00Z">
        <w:r w:rsidDel="008C484D">
          <w:delText>подготовка к семинарам</w:delText>
        </w:r>
        <w:r w:rsidR="006238D1" w:rsidRPr="00E80631" w:rsidDel="008C484D">
          <w:delText xml:space="preserve">; </w:delText>
        </w:r>
      </w:del>
    </w:p>
    <w:p w14:paraId="4FF00A99" w14:textId="6B64554F" w:rsidR="006238D1" w:rsidRPr="00E80631" w:rsidDel="008C484D" w:rsidRDefault="006238D1" w:rsidP="005F5FDE">
      <w:pPr>
        <w:numPr>
          <w:ilvl w:val="0"/>
          <w:numId w:val="7"/>
        </w:numPr>
        <w:contextualSpacing/>
        <w:jc w:val="both"/>
        <w:rPr>
          <w:del w:id="13" w:author="Виталий" w:date="2022-02-23T15:26:00Z"/>
        </w:rPr>
      </w:pPr>
      <w:del w:id="14" w:author="Виталий" w:date="2022-02-23T15:26:00Z">
        <w:r w:rsidRPr="00E80631" w:rsidDel="008C484D">
          <w:delText xml:space="preserve">подготовка рецензий на статью, пособие; </w:delText>
        </w:r>
      </w:del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00B66E9" w:rsidR="006238D1" w:rsidRPr="00E80631" w:rsidDel="008C484D" w:rsidRDefault="006238D1" w:rsidP="005F5FDE">
      <w:pPr>
        <w:numPr>
          <w:ilvl w:val="0"/>
          <w:numId w:val="7"/>
        </w:numPr>
        <w:contextualSpacing/>
        <w:jc w:val="both"/>
        <w:rPr>
          <w:del w:id="15" w:author="Виталий" w:date="2022-02-23T15:26:00Z"/>
        </w:rPr>
      </w:pPr>
      <w:del w:id="16" w:author="Виталий" w:date="2022-02-23T15:26:00Z">
        <w:r w:rsidRPr="00E80631" w:rsidDel="008C484D">
          <w:delText xml:space="preserve">компьютерный текущий самоконтроль и контроль успеваемости на базе электронных обучающих и аттестующих тестов. </w:delText>
        </w:r>
      </w:del>
    </w:p>
    <w:p w14:paraId="31C70093" w14:textId="0077E632" w:rsidR="006238D1" w:rsidRPr="00E80631" w:rsidDel="008C484D" w:rsidRDefault="006238D1" w:rsidP="005F5FDE">
      <w:pPr>
        <w:autoSpaceDE w:val="0"/>
        <w:autoSpaceDN w:val="0"/>
        <w:adjustRightInd w:val="0"/>
        <w:jc w:val="both"/>
        <w:rPr>
          <w:del w:id="17" w:author="Виталий" w:date="2022-02-23T15:26:00Z"/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29FCF420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del w:id="18" w:author="Виталий" w:date="2022-02-23T15:26:00Z">
        <w:r w:rsidR="00750907" w:rsidDel="00462E1D">
          <w:rPr>
            <w:b/>
            <w:bCs/>
          </w:rPr>
          <w:delText>Основы драматургии</w:delText>
        </w:r>
      </w:del>
      <w:ins w:id="19" w:author="Виталий" w:date="2022-02-23T15:26:00Z">
        <w:r w:rsidR="00462E1D">
          <w:rPr>
            <w:b/>
            <w:bCs/>
          </w:rPr>
          <w:t>Сценография</w:t>
        </w:r>
      </w:ins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462E1D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2630D69B" w:rsidR="00462E1D" w:rsidRPr="00CF1BE9" w:rsidRDefault="00462E1D" w:rsidP="00462E1D">
            <w:pPr>
              <w:jc w:val="both"/>
              <w:rPr>
                <w:bCs/>
              </w:rPr>
            </w:pPr>
            <w:ins w:id="20" w:author="Виталий" w:date="2022-02-23T15:27:00Z">
              <w:r w:rsidRPr="00A21912">
                <w:t>Истоки театра. Специфика художественного образа в сценографии. Закон золотого сечения.</w:t>
              </w:r>
            </w:ins>
            <w:del w:id="21" w:author="Виталий" w:date="2022-02-23T15:27:00Z">
              <w:r w:rsidRPr="00D2333A" w:rsidDel="00462E1D">
                <w:delText>История развития драматургии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0D13047E" w:rsidR="00462E1D" w:rsidRPr="00CF1BE9" w:rsidRDefault="009A1DCE" w:rsidP="00462E1D">
            <w:pPr>
              <w:tabs>
                <w:tab w:val="left" w:pos="708"/>
              </w:tabs>
              <w:jc w:val="both"/>
            </w:pPr>
            <w:ins w:id="22" w:author="Виталий" w:date="2022-02-23T15:32:00Z">
              <w:r>
                <w:t>6</w:t>
              </w:r>
            </w:ins>
            <w:del w:id="23" w:author="Виталий" w:date="2022-02-23T15:28:00Z">
              <w:r w:rsidR="00462E1D" w:rsidDel="00462E1D">
                <w:delText>4</w:delText>
              </w:r>
            </w:del>
          </w:p>
        </w:tc>
      </w:tr>
      <w:tr w:rsidR="00462E1D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3AA5B3CD" w:rsidR="00462E1D" w:rsidRPr="00CF1BE9" w:rsidRDefault="00462E1D" w:rsidP="00462E1D">
            <w:pPr>
              <w:jc w:val="both"/>
              <w:rPr>
                <w:bCs/>
              </w:rPr>
            </w:pPr>
            <w:ins w:id="24" w:author="Виталий" w:date="2022-02-23T15:27:00Z">
              <w:r w:rsidRPr="00A21912">
                <w:t>Сценография второй половины 18 века. Приемы художественного оформления.</w:t>
              </w:r>
            </w:ins>
            <w:del w:id="25" w:author="Виталий" w:date="2022-02-23T15:27:00Z">
              <w:r w:rsidRPr="00D2333A" w:rsidDel="00462E1D">
                <w:delText>Общая конструкция драмы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5011C8A5" w:rsidR="00462E1D" w:rsidRPr="00CF1BE9" w:rsidRDefault="00462E1D" w:rsidP="00462E1D">
            <w:pPr>
              <w:tabs>
                <w:tab w:val="left" w:pos="708"/>
              </w:tabs>
              <w:jc w:val="both"/>
            </w:pPr>
            <w:ins w:id="26" w:author="Виталий" w:date="2022-02-23T15:28:00Z">
              <w:r>
                <w:t>8</w:t>
              </w:r>
            </w:ins>
            <w:del w:id="27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01EFA1DC" w:rsidR="00462E1D" w:rsidRPr="00CF1BE9" w:rsidRDefault="00462E1D" w:rsidP="00462E1D">
            <w:pPr>
              <w:jc w:val="both"/>
              <w:rPr>
                <w:bCs/>
              </w:rPr>
            </w:pPr>
            <w:ins w:id="28" w:author="Виталий" w:date="2022-02-23T15:27:00Z">
              <w:r w:rsidRPr="00A21912">
                <w:t>Сценография 19 века. Типы декораций по конструктивным качествам.</w:t>
              </w:r>
            </w:ins>
            <w:del w:id="29" w:author="Виталий" w:date="2022-02-23T15:27:00Z">
              <w:r w:rsidRPr="00D2333A" w:rsidDel="00462E1D">
                <w:delText>Композиция драмы.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554B3E07" w:rsidR="00462E1D" w:rsidRPr="00CF1BE9" w:rsidRDefault="00462E1D" w:rsidP="00462E1D">
            <w:pPr>
              <w:tabs>
                <w:tab w:val="left" w:pos="708"/>
              </w:tabs>
              <w:jc w:val="both"/>
            </w:pPr>
            <w:ins w:id="30" w:author="Виталий" w:date="2022-02-23T15:28:00Z">
              <w:r>
                <w:t>8</w:t>
              </w:r>
            </w:ins>
            <w:del w:id="31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612114FD" w:rsidR="00462E1D" w:rsidRPr="00CF1BE9" w:rsidRDefault="00462E1D" w:rsidP="00462E1D">
            <w:pPr>
              <w:jc w:val="both"/>
              <w:rPr>
                <w:bCs/>
              </w:rPr>
            </w:pPr>
            <w:ins w:id="32" w:author="Виталий" w:date="2022-02-23T15:27:00Z">
              <w:r w:rsidRPr="00A21912">
                <w:t>Сценография начала 20 века. Типы декораций по конструктивным качествам.</w:t>
              </w:r>
            </w:ins>
            <w:del w:id="33" w:author="Виталий" w:date="2022-02-23T15:27:00Z">
              <w:r w:rsidRPr="00D2333A" w:rsidDel="00462E1D">
                <w:delText>Жанр как эстетическая категория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42977573" w:rsidR="00462E1D" w:rsidRPr="00CF1BE9" w:rsidRDefault="00462E1D" w:rsidP="00462E1D">
            <w:pPr>
              <w:tabs>
                <w:tab w:val="left" w:pos="708"/>
              </w:tabs>
              <w:jc w:val="both"/>
            </w:pPr>
            <w:ins w:id="34" w:author="Виталий" w:date="2022-02-23T15:28:00Z">
              <w:r>
                <w:t>8</w:t>
              </w:r>
            </w:ins>
            <w:del w:id="35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4D2F2439" w:rsidR="00462E1D" w:rsidRPr="00CF1BE9" w:rsidRDefault="00462E1D" w:rsidP="00462E1D">
            <w:pPr>
              <w:jc w:val="both"/>
              <w:rPr>
                <w:bCs/>
              </w:rPr>
            </w:pPr>
            <w:ins w:id="36" w:author="Виталий" w:date="2022-02-23T15:27:00Z">
              <w:r w:rsidRPr="00A21912">
                <w:t>Сценография 1920-х годов. Приемы декоративного оформления сцены.</w:t>
              </w:r>
            </w:ins>
            <w:del w:id="37" w:author="Виталий" w:date="2022-02-23T15:27:00Z">
              <w:r w:rsidRPr="00D2333A" w:rsidDel="00462E1D">
                <w:delText>Общие черты и отличия драматургии театра и театрализованного праздника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47818DA0" w:rsidR="00462E1D" w:rsidRPr="00CF1BE9" w:rsidRDefault="00462E1D" w:rsidP="00462E1D">
            <w:pPr>
              <w:tabs>
                <w:tab w:val="left" w:pos="708"/>
              </w:tabs>
              <w:jc w:val="both"/>
            </w:pPr>
            <w:ins w:id="38" w:author="Виталий" w:date="2022-02-23T15:28:00Z">
              <w:r>
                <w:t>8</w:t>
              </w:r>
            </w:ins>
            <w:del w:id="39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462E1D" w:rsidRPr="00CF1BE9" w:rsidRDefault="00462E1D" w:rsidP="00462E1D">
            <w:pPr>
              <w:tabs>
                <w:tab w:val="left" w:pos="708"/>
              </w:tabs>
              <w:jc w:val="both"/>
            </w:pPr>
            <w:del w:id="40" w:author="Виталий" w:date="2022-02-23T15:27:00Z">
              <w:r w:rsidRPr="00CF1BE9" w:rsidDel="00462E1D">
                <w:delText>6</w:delText>
              </w:r>
            </w:del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248D8848" w:rsidR="00462E1D" w:rsidRPr="00CF1BE9" w:rsidRDefault="00462E1D" w:rsidP="00462E1D">
            <w:pPr>
              <w:jc w:val="both"/>
              <w:rPr>
                <w:bCs/>
              </w:rPr>
            </w:pPr>
            <w:ins w:id="41" w:author="Виталий" w:date="2022-02-23T15:27:00Z">
              <w:r>
                <w:t xml:space="preserve">Зачет </w:t>
              </w:r>
            </w:ins>
            <w:del w:id="42" w:author="Виталий" w:date="2022-02-23T15:27:00Z">
              <w:r w:rsidRPr="00D2333A" w:rsidDel="00462E1D">
                <w:delText>История развития драматургии театра и массовых театрализованных представлений и праздников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78109B61" w:rsidR="00462E1D" w:rsidRPr="00CF1BE9" w:rsidRDefault="00462E1D" w:rsidP="00462E1D">
            <w:pPr>
              <w:tabs>
                <w:tab w:val="left" w:pos="708"/>
              </w:tabs>
              <w:jc w:val="both"/>
            </w:pPr>
            <w:del w:id="43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219D15E3" w:rsidR="00462E1D" w:rsidRPr="005D07BE" w:rsidRDefault="00462E1D" w:rsidP="00462E1D">
            <w:pPr>
              <w:tabs>
                <w:tab w:val="left" w:pos="708"/>
              </w:tabs>
              <w:jc w:val="both"/>
            </w:pPr>
            <w:ins w:id="44" w:author="Виталий" w:date="2022-02-23T15:27:00Z">
              <w:r>
                <w:lastRenderedPageBreak/>
                <w:t>6</w:t>
              </w:r>
            </w:ins>
            <w:del w:id="45" w:author="Виталий" w:date="2022-02-23T15:27:00Z">
              <w:r w:rsidDel="00462E1D">
                <w:delText>7</w:delText>
              </w:r>
            </w:del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64B2095F" w:rsidR="00462E1D" w:rsidRPr="00CF1BE9" w:rsidRDefault="00462E1D" w:rsidP="00462E1D">
            <w:pPr>
              <w:jc w:val="both"/>
              <w:rPr>
                <w:bCs/>
              </w:rPr>
            </w:pPr>
            <w:ins w:id="46" w:author="Виталий" w:date="2022-02-23T15:27:00Z">
              <w:r w:rsidRPr="00A21912">
                <w:t>Сценография 1930-х годов. Типы декораций по выразительным качествам.</w:t>
              </w:r>
            </w:ins>
            <w:del w:id="47" w:author="Виталий" w:date="2022-02-23T15:27:00Z">
              <w:r w:rsidRPr="00D2333A" w:rsidDel="00462E1D">
                <w:delText>Тенденции развития в теории зарубежной драмы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50230C97" w:rsidR="00462E1D" w:rsidRPr="00CF1BE9" w:rsidRDefault="00462E1D" w:rsidP="00462E1D">
            <w:pPr>
              <w:tabs>
                <w:tab w:val="left" w:pos="708"/>
              </w:tabs>
              <w:jc w:val="both"/>
            </w:pPr>
            <w:ins w:id="48" w:author="Виталий" w:date="2022-02-23T15:28:00Z">
              <w:r>
                <w:t>1</w:t>
              </w:r>
            </w:ins>
            <w:del w:id="49" w:author="Виталий" w:date="2022-02-23T15:28:00Z">
              <w:r w:rsidDel="00462E1D">
                <w:delText>4</w:delText>
              </w:r>
            </w:del>
          </w:p>
        </w:tc>
      </w:tr>
      <w:tr w:rsidR="00462E1D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225D76C4" w:rsidR="00462E1D" w:rsidRDefault="00462E1D" w:rsidP="00462E1D">
            <w:pPr>
              <w:tabs>
                <w:tab w:val="left" w:pos="708"/>
              </w:tabs>
              <w:jc w:val="both"/>
            </w:pPr>
            <w:ins w:id="50" w:author="Виталий" w:date="2022-02-23T15:27:00Z">
              <w:r>
                <w:t>7</w:t>
              </w:r>
            </w:ins>
            <w:del w:id="51" w:author="Виталий" w:date="2022-02-23T15:27:00Z">
              <w:r w:rsidDel="00462E1D">
                <w:delText>8</w:delText>
              </w:r>
            </w:del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1D1E6BD6" w:rsidR="00462E1D" w:rsidRPr="00CF1BE9" w:rsidRDefault="00462E1D" w:rsidP="00462E1D">
            <w:pPr>
              <w:jc w:val="both"/>
              <w:rPr>
                <w:bCs/>
              </w:rPr>
            </w:pPr>
            <w:ins w:id="52" w:author="Виталий" w:date="2022-02-23T15:27:00Z">
              <w:r w:rsidRPr="00A21912">
                <w:t>Сценография 1940-50-х годов. Основы теории композиции.</w:t>
              </w:r>
            </w:ins>
            <w:del w:id="53" w:author="Виталий" w:date="2022-02-23T15:27:00Z">
              <w:r w:rsidRPr="00D2333A" w:rsidDel="00462E1D">
                <w:delText>Конструкция драматической сцены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6BA6D20C" w:rsidR="00462E1D" w:rsidRDefault="00462E1D" w:rsidP="00462E1D">
            <w:pPr>
              <w:tabs>
                <w:tab w:val="left" w:pos="708"/>
              </w:tabs>
              <w:jc w:val="both"/>
            </w:pPr>
            <w:ins w:id="54" w:author="Виталий" w:date="2022-02-23T15:28:00Z">
              <w:r>
                <w:t>1</w:t>
              </w:r>
            </w:ins>
            <w:del w:id="55" w:author="Виталий" w:date="2022-02-23T15:28:00Z">
              <w:r w:rsidDel="00462E1D">
                <w:delText>6</w:delText>
              </w:r>
            </w:del>
          </w:p>
        </w:tc>
      </w:tr>
      <w:tr w:rsidR="00462E1D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76A1F3BF" w:rsidR="00462E1D" w:rsidRDefault="00462E1D" w:rsidP="00462E1D">
            <w:pPr>
              <w:tabs>
                <w:tab w:val="left" w:pos="708"/>
              </w:tabs>
              <w:jc w:val="both"/>
            </w:pPr>
            <w:ins w:id="56" w:author="Виталий" w:date="2022-02-23T15:27:00Z">
              <w:r>
                <w:t>8</w:t>
              </w:r>
            </w:ins>
            <w:del w:id="57" w:author="Виталий" w:date="2022-02-23T15:27:00Z">
              <w:r w:rsidDel="00462E1D">
                <w:delText>9</w:delText>
              </w:r>
            </w:del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331BC0EB" w:rsidR="00462E1D" w:rsidRPr="00CF1BE9" w:rsidRDefault="00462E1D" w:rsidP="00462E1D">
            <w:pPr>
              <w:jc w:val="both"/>
              <w:rPr>
                <w:bCs/>
              </w:rPr>
            </w:pPr>
            <w:ins w:id="58" w:author="Виталий" w:date="2022-02-23T15:27:00Z">
              <w:r w:rsidRPr="00A21912">
                <w:t xml:space="preserve">Сценография 1960-х годов. Закон </w:t>
              </w:r>
              <w:proofErr w:type="spellStart"/>
              <w:r w:rsidRPr="00A21912">
                <w:t>центричности</w:t>
              </w:r>
              <w:proofErr w:type="spellEnd"/>
              <w:r w:rsidRPr="00A21912">
                <w:t>. Закон ритмической организации.</w:t>
              </w:r>
            </w:ins>
            <w:del w:id="59" w:author="Виталий" w:date="2022-02-23T15:27:00Z">
              <w:r w:rsidRPr="00D2333A" w:rsidDel="00462E1D">
                <w:delText>Конструкция драматической реплики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79D5045A" w:rsidR="00462E1D" w:rsidRDefault="00462E1D" w:rsidP="00462E1D">
            <w:pPr>
              <w:tabs>
                <w:tab w:val="left" w:pos="708"/>
              </w:tabs>
              <w:jc w:val="both"/>
            </w:pPr>
            <w:ins w:id="60" w:author="Виталий" w:date="2022-02-23T15:28:00Z">
              <w:r>
                <w:t>1</w:t>
              </w:r>
            </w:ins>
            <w:del w:id="61" w:author="Виталий" w:date="2022-02-23T15:28:00Z">
              <w:r w:rsidDel="00462E1D">
                <w:delText>6</w:delText>
              </w:r>
            </w:del>
          </w:p>
        </w:tc>
      </w:tr>
      <w:tr w:rsidR="00462E1D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AC3F116" w:rsidR="00462E1D" w:rsidRDefault="00462E1D">
            <w:pPr>
              <w:tabs>
                <w:tab w:val="left" w:pos="708"/>
              </w:tabs>
              <w:jc w:val="both"/>
            </w:pPr>
            <w:del w:id="62" w:author="Виталий" w:date="2022-02-23T15:27:00Z">
              <w:r w:rsidDel="00462E1D">
                <w:delText>10</w:delText>
              </w:r>
            </w:del>
            <w:ins w:id="63" w:author="Виталий" w:date="2022-02-23T15:27:00Z">
              <w:r>
                <w:t>9</w:t>
              </w:r>
            </w:ins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4AC4B87C" w:rsidR="00462E1D" w:rsidRPr="00CF1BE9" w:rsidRDefault="00462E1D" w:rsidP="00462E1D">
            <w:pPr>
              <w:jc w:val="both"/>
              <w:rPr>
                <w:bCs/>
              </w:rPr>
            </w:pPr>
            <w:ins w:id="64" w:author="Виталий" w:date="2022-02-23T15:27:00Z">
              <w:r w:rsidRPr="00A21912">
                <w:t>Сценография 1970-годов. Понятие контрастности, цвета, выразительность линий.</w:t>
              </w:r>
            </w:ins>
            <w:del w:id="65" w:author="Виталий" w:date="2022-02-23T15:27:00Z">
              <w:r w:rsidRPr="00D2333A" w:rsidDel="00462E1D">
                <w:delText>Драматургия театрализованного представления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7C14E368" w:rsidR="00462E1D" w:rsidRDefault="00462E1D" w:rsidP="00462E1D">
            <w:pPr>
              <w:tabs>
                <w:tab w:val="left" w:pos="708"/>
              </w:tabs>
              <w:jc w:val="both"/>
            </w:pPr>
            <w:ins w:id="66" w:author="Виталий" w:date="2022-02-23T15:28:00Z">
              <w:r>
                <w:t>2</w:t>
              </w:r>
            </w:ins>
            <w:del w:id="67" w:author="Виталий" w:date="2022-02-23T15:28:00Z">
              <w:r w:rsidDel="00462E1D">
                <w:delText>7</w:delText>
              </w:r>
            </w:del>
          </w:p>
        </w:tc>
      </w:tr>
      <w:tr w:rsidR="00462E1D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D28B6C5" w:rsidR="00462E1D" w:rsidRDefault="00462E1D">
            <w:pPr>
              <w:tabs>
                <w:tab w:val="left" w:pos="708"/>
              </w:tabs>
              <w:jc w:val="both"/>
            </w:pPr>
            <w:del w:id="68" w:author="Виталий" w:date="2022-02-23T15:27:00Z">
              <w:r w:rsidDel="00462E1D">
                <w:delText>1</w:delText>
              </w:r>
            </w:del>
            <w:del w:id="69" w:author="Виталий" w:date="2022-02-23T15:28:00Z">
              <w:r w:rsidDel="00462E1D">
                <w:delText>1</w:delText>
              </w:r>
            </w:del>
            <w:ins w:id="70" w:author="Виталий" w:date="2022-02-23T15:28:00Z">
              <w:r>
                <w:t>10</w:t>
              </w:r>
            </w:ins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77E640F7" w:rsidR="00462E1D" w:rsidRPr="00D2333A" w:rsidRDefault="00462E1D" w:rsidP="00462E1D">
            <w:pPr>
              <w:jc w:val="both"/>
            </w:pPr>
            <w:ins w:id="71" w:author="Виталий" w:date="2022-02-23T15:27:00Z">
              <w:r w:rsidRPr="00A21912">
                <w:t>Сценография 1980-90-х годов. Подчинение формы содержанию.</w:t>
              </w:r>
            </w:ins>
            <w:del w:id="72" w:author="Виталий" w:date="2022-02-23T15:27:00Z">
              <w:r w:rsidDel="00462E1D">
                <w:delText xml:space="preserve">Контроль 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48651094" w:rsidR="00462E1D" w:rsidRDefault="00462E1D" w:rsidP="00462E1D">
            <w:pPr>
              <w:tabs>
                <w:tab w:val="left" w:pos="708"/>
              </w:tabs>
              <w:jc w:val="both"/>
            </w:pPr>
            <w:ins w:id="73" w:author="Виталий" w:date="2022-02-23T15:28:00Z">
              <w:r>
                <w:t>2</w:t>
              </w:r>
            </w:ins>
            <w:del w:id="74" w:author="Виталий" w:date="2022-02-23T15:28:00Z">
              <w:r w:rsidDel="00462E1D">
                <w:delText>27</w:delText>
              </w:r>
            </w:del>
          </w:p>
        </w:tc>
      </w:tr>
      <w:tr w:rsidR="00462E1D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DF89574" w:rsidR="00462E1D" w:rsidRDefault="00462E1D" w:rsidP="00462E1D">
            <w:pPr>
              <w:tabs>
                <w:tab w:val="left" w:pos="708"/>
              </w:tabs>
              <w:jc w:val="both"/>
            </w:pPr>
            <w:ins w:id="75" w:author="Виталий" w:date="2022-02-23T15:28:00Z">
              <w:r>
                <w:t>11</w:t>
              </w:r>
            </w:ins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57572E5A" w:rsidR="00462E1D" w:rsidRPr="00D2333A" w:rsidRDefault="00462E1D" w:rsidP="00462E1D">
            <w:pPr>
              <w:jc w:val="both"/>
            </w:pPr>
            <w:ins w:id="76" w:author="Виталий" w:date="2022-02-23T15:27:00Z">
              <w:r w:rsidRPr="00A21912">
                <w:t>Современная сценография. Цвет на сцене. Гармония, психология цвета. Понятие перспективы.</w:t>
              </w:r>
            </w:ins>
            <w:del w:id="77" w:author="Виталий" w:date="2022-02-23T15:27:00Z">
              <w:r w:rsidDel="00462E1D">
                <w:delText xml:space="preserve">Итого 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6839EB15" w:rsidR="00462E1D" w:rsidRDefault="00462E1D" w:rsidP="00462E1D">
            <w:pPr>
              <w:tabs>
                <w:tab w:val="left" w:pos="708"/>
              </w:tabs>
              <w:jc w:val="both"/>
            </w:pPr>
            <w:ins w:id="78" w:author="Виталий" w:date="2022-02-23T15:28:00Z">
              <w:r>
                <w:t>2</w:t>
              </w:r>
            </w:ins>
            <w:del w:id="79" w:author="Виталий" w:date="2022-02-23T15:28:00Z">
              <w:r w:rsidDel="00462E1D">
                <w:delText>74</w:delText>
              </w:r>
            </w:del>
          </w:p>
        </w:tc>
      </w:tr>
      <w:tr w:rsidR="00462E1D" w:rsidRPr="00CF1BE9" w14:paraId="069FB23D" w14:textId="77777777" w:rsidTr="005D07BE">
        <w:trPr>
          <w:trHeight w:val="300"/>
          <w:jc w:val="center"/>
          <w:ins w:id="80" w:author="Виталий" w:date="2022-02-23T15:27:00Z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1646" w14:textId="77777777" w:rsidR="00462E1D" w:rsidRDefault="00462E1D" w:rsidP="00462E1D">
            <w:pPr>
              <w:tabs>
                <w:tab w:val="left" w:pos="708"/>
              </w:tabs>
              <w:jc w:val="both"/>
              <w:rPr>
                <w:ins w:id="81" w:author="Виталий" w:date="2022-02-23T15:27:00Z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9944EF9" w14:textId="469A1ED1" w:rsidR="00462E1D" w:rsidRDefault="00462E1D" w:rsidP="00462E1D">
            <w:pPr>
              <w:jc w:val="both"/>
              <w:rPr>
                <w:ins w:id="82" w:author="Виталий" w:date="2022-02-23T15:27:00Z"/>
              </w:rPr>
            </w:pPr>
            <w:ins w:id="83" w:author="Виталий" w:date="2022-02-23T15:27:00Z">
              <w:r>
                <w:t>экзамен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9499" w14:textId="10FC855C" w:rsidR="00462E1D" w:rsidRDefault="00462E1D" w:rsidP="00462E1D">
            <w:pPr>
              <w:tabs>
                <w:tab w:val="left" w:pos="708"/>
              </w:tabs>
              <w:jc w:val="both"/>
              <w:rPr>
                <w:ins w:id="84" w:author="Виталий" w:date="2022-02-23T15:27:00Z"/>
              </w:rPr>
            </w:pPr>
            <w:ins w:id="85" w:author="Виталий" w:date="2022-02-23T15:28:00Z">
              <w:r>
                <w:t>27</w:t>
              </w:r>
            </w:ins>
          </w:p>
        </w:tc>
      </w:tr>
      <w:tr w:rsidR="00462E1D" w:rsidRPr="00CF1BE9" w14:paraId="7FD99795" w14:textId="77777777" w:rsidTr="005D07BE">
        <w:trPr>
          <w:trHeight w:val="300"/>
          <w:jc w:val="center"/>
          <w:ins w:id="86" w:author="Виталий" w:date="2022-02-23T15:27:00Z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AF36" w14:textId="77777777" w:rsidR="00462E1D" w:rsidRDefault="00462E1D" w:rsidP="00462E1D">
            <w:pPr>
              <w:tabs>
                <w:tab w:val="left" w:pos="708"/>
              </w:tabs>
              <w:jc w:val="both"/>
              <w:rPr>
                <w:ins w:id="87" w:author="Виталий" w:date="2022-02-23T15:27:00Z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E6790E5" w14:textId="77777777" w:rsidR="00462E1D" w:rsidRDefault="00462E1D" w:rsidP="00462E1D">
            <w:pPr>
              <w:jc w:val="both"/>
              <w:rPr>
                <w:ins w:id="88" w:author="Виталий" w:date="2022-02-23T15:27:00Z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78B5" w14:textId="7E5B3BD3" w:rsidR="00462E1D" w:rsidRDefault="009A1DCE" w:rsidP="00462E1D">
            <w:pPr>
              <w:tabs>
                <w:tab w:val="left" w:pos="708"/>
              </w:tabs>
              <w:jc w:val="both"/>
              <w:rPr>
                <w:ins w:id="89" w:author="Виталий" w:date="2022-02-23T15:27:00Z"/>
              </w:rPr>
            </w:pPr>
            <w:ins w:id="90" w:author="Виталий" w:date="2022-02-23T15:28:00Z">
              <w:r>
                <w:t>74</w:t>
              </w:r>
            </w:ins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2835620" w:rsidR="005D07BE" w:rsidRPr="00CF1BE9" w:rsidDel="009A1DCE" w:rsidRDefault="005D07BE">
      <w:pPr>
        <w:ind w:left="709"/>
        <w:jc w:val="both"/>
        <w:rPr>
          <w:del w:id="91" w:author="Виталий" w:date="2022-02-23T15:29:00Z"/>
        </w:rPr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:rsidDel="009A1DCE" w14:paraId="7B217105" w14:textId="34C83C13" w:rsidTr="005D07BE">
        <w:trPr>
          <w:trHeight w:val="1312"/>
          <w:jc w:val="center"/>
          <w:del w:id="92" w:author="Виталий" w:date="2022-02-23T15:29:00Z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166EB139" w:rsidR="005D07BE" w:rsidRPr="00CF1BE9" w:rsidDel="009A1DCE" w:rsidRDefault="005D07BE">
            <w:pPr>
              <w:ind w:left="709"/>
              <w:jc w:val="both"/>
              <w:rPr>
                <w:del w:id="93" w:author="Виталий" w:date="2022-02-23T15:29:00Z"/>
                <w:bCs/>
              </w:rPr>
              <w:pPrChange w:id="94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95" w:author="Виталий" w:date="2022-02-23T15:29:00Z">
              <w:r w:rsidRPr="00CF1BE9" w:rsidDel="009A1DCE">
                <w:rPr>
                  <w:bCs/>
                </w:rPr>
                <w:delText>№</w:delText>
              </w:r>
              <w:r w:rsidR="00FC14FF" w:rsidDel="009A1DCE">
                <w:rPr>
                  <w:bCs/>
                </w:rPr>
                <w:delText>п</w:delText>
              </w:r>
              <w:r w:rsidRPr="00CF1BE9" w:rsidDel="009A1DCE">
                <w:rPr>
                  <w:bCs/>
                </w:rPr>
                <w:delText>п</w:delText>
              </w:r>
            </w:del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FA923D1" w:rsidR="005D07BE" w:rsidDel="009A1DCE" w:rsidRDefault="005D07BE">
            <w:pPr>
              <w:ind w:left="709"/>
              <w:jc w:val="both"/>
              <w:rPr>
                <w:del w:id="96" w:author="Виталий" w:date="2022-02-23T15:29:00Z"/>
                <w:bCs/>
              </w:rPr>
              <w:pPrChange w:id="97" w:author="Виталий" w:date="2022-02-23T15:29:00Z">
                <w:pPr>
                  <w:tabs>
                    <w:tab w:val="left" w:pos="708"/>
                  </w:tabs>
                  <w:spacing w:before="660" w:after="660"/>
                  <w:jc w:val="both"/>
                </w:pPr>
              </w:pPrChange>
            </w:pPr>
            <w:del w:id="98" w:author="Виталий" w:date="2022-02-23T15:29:00Z">
              <w:r w:rsidRPr="00CF1BE9" w:rsidDel="009A1DCE">
                <w:rPr>
                  <w:bCs/>
                </w:rPr>
                <w:delText>Тема/Раздел</w:delText>
              </w:r>
              <w:r w:rsidRPr="00CF1BE9" w:rsidDel="009A1DCE">
                <w:rPr>
                  <w:bCs/>
                </w:rPr>
                <w:br/>
                <w:delText>дисциплины</w:delText>
              </w:r>
            </w:del>
          </w:p>
          <w:p w14:paraId="5098BA94" w14:textId="16D00D8D" w:rsidR="005D07BE" w:rsidRPr="005D07BE" w:rsidDel="009A1DCE" w:rsidRDefault="005D07BE">
            <w:pPr>
              <w:ind w:left="709"/>
              <w:jc w:val="both"/>
              <w:rPr>
                <w:del w:id="99" w:author="Виталий" w:date="2022-02-23T15:29:00Z"/>
                <w:bCs/>
              </w:rPr>
              <w:pPrChange w:id="100" w:author="Виталий" w:date="2022-02-23T15:29:00Z">
                <w:pPr>
                  <w:tabs>
                    <w:tab w:val="left" w:pos="708"/>
                  </w:tabs>
                  <w:spacing w:before="660" w:after="660"/>
                  <w:jc w:val="both"/>
                </w:pPr>
              </w:pPrChange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46A4A12E" w:rsidR="005D07BE" w:rsidRPr="00CF1BE9" w:rsidDel="009A1DCE" w:rsidRDefault="005D07BE">
            <w:pPr>
              <w:ind w:left="709"/>
              <w:jc w:val="both"/>
              <w:rPr>
                <w:del w:id="101" w:author="Виталий" w:date="2022-02-23T15:29:00Z"/>
              </w:rPr>
              <w:pPrChange w:id="102" w:author="Виталий" w:date="2022-02-23T15:29:00Z">
                <w:pPr>
                  <w:spacing w:after="160" w:line="259" w:lineRule="auto"/>
                  <w:jc w:val="both"/>
                </w:pPr>
              </w:pPrChange>
            </w:pPr>
          </w:p>
        </w:tc>
      </w:tr>
      <w:tr w:rsidR="005D07BE" w:rsidRPr="00CF1BE9" w:rsidDel="009A1DCE" w14:paraId="77C93203" w14:textId="09D0431A" w:rsidTr="005D07BE">
        <w:trPr>
          <w:cantSplit/>
          <w:trHeight w:val="431"/>
          <w:jc w:val="center"/>
          <w:del w:id="103" w:author="Виталий" w:date="2022-02-23T15:29:00Z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00B580FE" w:rsidR="005D07BE" w:rsidRPr="00CF1BE9" w:rsidDel="009A1DCE" w:rsidRDefault="005D07BE">
            <w:pPr>
              <w:ind w:left="709"/>
              <w:jc w:val="both"/>
              <w:rPr>
                <w:del w:id="104" w:author="Виталий" w:date="2022-02-23T15:29:00Z"/>
              </w:rPr>
              <w:pPrChange w:id="105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4E224CD1" w:rsidR="005D07BE" w:rsidRPr="00CF1BE9" w:rsidDel="009A1DCE" w:rsidRDefault="005D07BE">
            <w:pPr>
              <w:ind w:left="709"/>
              <w:jc w:val="both"/>
              <w:rPr>
                <w:del w:id="106" w:author="Виталий" w:date="2022-02-23T15:29:00Z"/>
              </w:rPr>
              <w:pPrChange w:id="107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664896DB" w:rsidR="005D07BE" w:rsidRPr="00CF1BE9" w:rsidDel="009A1DCE" w:rsidRDefault="005D07BE">
            <w:pPr>
              <w:ind w:left="709"/>
              <w:jc w:val="both"/>
              <w:rPr>
                <w:del w:id="108" w:author="Виталий" w:date="2022-02-23T15:29:00Z"/>
              </w:rPr>
              <w:pPrChange w:id="109" w:author="Виталий" w:date="2022-02-23T15:29:00Z">
                <w:pPr>
                  <w:tabs>
                    <w:tab w:val="left" w:pos="708"/>
                  </w:tabs>
                  <w:ind w:right="113"/>
                  <w:jc w:val="both"/>
                </w:pPr>
              </w:pPrChange>
            </w:pPr>
            <w:del w:id="110" w:author="Виталий" w:date="2022-02-23T15:29:00Z">
              <w:r w:rsidRPr="00CF1BE9" w:rsidDel="009A1DCE">
                <w:delText>СРС</w:delText>
              </w:r>
            </w:del>
          </w:p>
        </w:tc>
      </w:tr>
      <w:tr w:rsidR="00F73340" w:rsidRPr="00CF1BE9" w:rsidDel="009A1DCE" w14:paraId="6035FB9C" w14:textId="5C57912D" w:rsidTr="005D07BE">
        <w:trPr>
          <w:trHeight w:val="252"/>
          <w:jc w:val="center"/>
          <w:del w:id="11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5A473C75" w:rsidR="00F73340" w:rsidRPr="00CF1BE9" w:rsidDel="009A1DCE" w:rsidRDefault="00F73340">
            <w:pPr>
              <w:ind w:left="709"/>
              <w:jc w:val="both"/>
              <w:rPr>
                <w:del w:id="112" w:author="Виталий" w:date="2022-02-23T15:29:00Z"/>
              </w:rPr>
              <w:pPrChange w:id="11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14" w:author="Виталий" w:date="2022-02-23T15:29:00Z">
              <w:r w:rsidRPr="00CF1BE9" w:rsidDel="009A1DCE">
                <w:delText>1</w:delText>
              </w:r>
            </w:del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352EB48A" w:rsidR="00F73340" w:rsidRPr="00CF1BE9" w:rsidDel="009A1DCE" w:rsidRDefault="00F73340">
            <w:pPr>
              <w:ind w:left="709"/>
              <w:jc w:val="both"/>
              <w:rPr>
                <w:del w:id="115" w:author="Виталий" w:date="2022-02-23T15:29:00Z"/>
                <w:bCs/>
              </w:rPr>
              <w:pPrChange w:id="116" w:author="Виталий" w:date="2022-02-23T15:29:00Z">
                <w:pPr>
                  <w:jc w:val="both"/>
                </w:pPr>
              </w:pPrChange>
            </w:pPr>
            <w:del w:id="117" w:author="Виталий" w:date="2022-02-23T15:29:00Z">
              <w:r w:rsidRPr="00D2333A" w:rsidDel="009A1DCE">
                <w:delText>История развития драматургии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759B27EC" w:rsidR="00F73340" w:rsidRPr="00CF1BE9" w:rsidDel="009A1DCE" w:rsidRDefault="00F73340">
            <w:pPr>
              <w:ind w:left="709"/>
              <w:jc w:val="both"/>
              <w:rPr>
                <w:del w:id="118" w:author="Виталий" w:date="2022-02-23T15:29:00Z"/>
              </w:rPr>
              <w:pPrChange w:id="11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2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6D5DE682" w14:textId="70BE5A91" w:rsidTr="005D07BE">
        <w:trPr>
          <w:trHeight w:val="285"/>
          <w:jc w:val="center"/>
          <w:del w:id="12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33FCA128" w:rsidR="00F73340" w:rsidRPr="00CF1BE9" w:rsidDel="009A1DCE" w:rsidRDefault="00F73340">
            <w:pPr>
              <w:ind w:left="709"/>
              <w:jc w:val="both"/>
              <w:rPr>
                <w:del w:id="122" w:author="Виталий" w:date="2022-02-23T15:29:00Z"/>
              </w:rPr>
              <w:pPrChange w:id="12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24" w:author="Виталий" w:date="2022-02-23T15:29:00Z">
              <w:r w:rsidRPr="00CF1BE9" w:rsidDel="009A1DCE">
                <w:delText>2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2E4C856E" w:rsidR="00F73340" w:rsidRPr="00CF1BE9" w:rsidDel="009A1DCE" w:rsidRDefault="00F73340">
            <w:pPr>
              <w:ind w:left="709"/>
              <w:jc w:val="both"/>
              <w:rPr>
                <w:del w:id="125" w:author="Виталий" w:date="2022-02-23T15:29:00Z"/>
                <w:bCs/>
              </w:rPr>
              <w:pPrChange w:id="126" w:author="Виталий" w:date="2022-02-23T15:29:00Z">
                <w:pPr>
                  <w:jc w:val="both"/>
                </w:pPr>
              </w:pPrChange>
            </w:pPr>
            <w:del w:id="127" w:author="Виталий" w:date="2022-02-23T15:29:00Z">
              <w:r w:rsidRPr="00D2333A" w:rsidDel="009A1DCE">
                <w:delText xml:space="preserve">Драматический процесс. 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FA8FB52" w:rsidR="00F73340" w:rsidRPr="00CF1BE9" w:rsidDel="009A1DCE" w:rsidRDefault="00F73340">
            <w:pPr>
              <w:ind w:left="709"/>
              <w:jc w:val="both"/>
              <w:rPr>
                <w:del w:id="128" w:author="Виталий" w:date="2022-02-23T15:29:00Z"/>
              </w:rPr>
              <w:pPrChange w:id="12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3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7D23398A" w14:textId="030A3D77" w:rsidTr="005D07BE">
        <w:trPr>
          <w:trHeight w:val="270"/>
          <w:jc w:val="center"/>
          <w:del w:id="13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528B22B2" w:rsidR="00F73340" w:rsidRPr="00CF1BE9" w:rsidDel="009A1DCE" w:rsidRDefault="00F73340">
            <w:pPr>
              <w:ind w:left="709"/>
              <w:jc w:val="both"/>
              <w:rPr>
                <w:del w:id="132" w:author="Виталий" w:date="2022-02-23T15:29:00Z"/>
              </w:rPr>
              <w:pPrChange w:id="13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34" w:author="Виталий" w:date="2022-02-23T15:29:00Z">
              <w:r w:rsidRPr="00CF1BE9" w:rsidDel="009A1DCE">
                <w:delText>3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3A2DB841" w:rsidR="00F73340" w:rsidRPr="00CF1BE9" w:rsidDel="009A1DCE" w:rsidRDefault="00F73340">
            <w:pPr>
              <w:ind w:left="709"/>
              <w:jc w:val="both"/>
              <w:rPr>
                <w:del w:id="135" w:author="Виталий" w:date="2022-02-23T15:29:00Z"/>
                <w:bCs/>
              </w:rPr>
              <w:pPrChange w:id="136" w:author="Виталий" w:date="2022-02-23T15:29:00Z">
                <w:pPr>
                  <w:jc w:val="both"/>
                </w:pPr>
              </w:pPrChange>
            </w:pPr>
            <w:del w:id="137" w:author="Виталий" w:date="2022-02-23T15:29:00Z">
              <w:r w:rsidRPr="00D2333A" w:rsidDel="009A1DCE">
                <w:delText>Общая конструкция драмы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01C87A58" w:rsidR="00F73340" w:rsidRPr="00CF1BE9" w:rsidDel="009A1DCE" w:rsidRDefault="00F73340">
            <w:pPr>
              <w:ind w:left="709"/>
              <w:jc w:val="both"/>
              <w:rPr>
                <w:del w:id="138" w:author="Виталий" w:date="2022-02-23T15:29:00Z"/>
              </w:rPr>
              <w:pPrChange w:id="13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4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0B29D6B5" w14:textId="07AFB43F" w:rsidTr="005D07BE">
        <w:trPr>
          <w:trHeight w:val="267"/>
          <w:jc w:val="center"/>
          <w:del w:id="14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3CA06AE" w:rsidR="00F73340" w:rsidRPr="00CF1BE9" w:rsidDel="009A1DCE" w:rsidRDefault="00F73340">
            <w:pPr>
              <w:ind w:left="709"/>
              <w:jc w:val="both"/>
              <w:rPr>
                <w:del w:id="142" w:author="Виталий" w:date="2022-02-23T15:29:00Z"/>
              </w:rPr>
              <w:pPrChange w:id="14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44" w:author="Виталий" w:date="2022-02-23T15:29:00Z">
              <w:r w:rsidRPr="00CF1BE9" w:rsidDel="009A1DCE">
                <w:delText>4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4B30DF17" w:rsidR="00F73340" w:rsidRPr="00CF1BE9" w:rsidDel="009A1DCE" w:rsidRDefault="00F73340">
            <w:pPr>
              <w:ind w:left="709"/>
              <w:jc w:val="both"/>
              <w:rPr>
                <w:del w:id="145" w:author="Виталий" w:date="2022-02-23T15:29:00Z"/>
                <w:bCs/>
              </w:rPr>
              <w:pPrChange w:id="146" w:author="Виталий" w:date="2022-02-23T15:29:00Z">
                <w:pPr>
                  <w:jc w:val="both"/>
                </w:pPr>
              </w:pPrChange>
            </w:pPr>
            <w:del w:id="147" w:author="Виталий" w:date="2022-02-23T15:29:00Z">
              <w:r w:rsidRPr="00D2333A" w:rsidDel="009A1DCE">
                <w:delText>Композиция драмы.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5AFF1AB0" w:rsidR="00F73340" w:rsidRPr="00CF1BE9" w:rsidDel="009A1DCE" w:rsidRDefault="00F73340">
            <w:pPr>
              <w:ind w:left="709"/>
              <w:jc w:val="both"/>
              <w:rPr>
                <w:del w:id="148" w:author="Виталий" w:date="2022-02-23T15:29:00Z"/>
              </w:rPr>
              <w:pPrChange w:id="14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5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719B2383" w14:textId="2308B0C8" w:rsidTr="005D07BE">
        <w:trPr>
          <w:trHeight w:val="240"/>
          <w:jc w:val="center"/>
          <w:del w:id="15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4A2214C4" w:rsidR="00F73340" w:rsidRPr="00CF1BE9" w:rsidDel="009A1DCE" w:rsidRDefault="00F73340">
            <w:pPr>
              <w:ind w:left="709"/>
              <w:jc w:val="both"/>
              <w:rPr>
                <w:del w:id="152" w:author="Виталий" w:date="2022-02-23T15:29:00Z"/>
              </w:rPr>
              <w:pPrChange w:id="15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54" w:author="Виталий" w:date="2022-02-23T15:29:00Z">
              <w:r w:rsidRPr="00CF1BE9" w:rsidDel="009A1DCE">
                <w:delText>5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06416D9B" w:rsidR="00F73340" w:rsidRPr="00CF1BE9" w:rsidDel="009A1DCE" w:rsidRDefault="00F73340">
            <w:pPr>
              <w:ind w:left="709"/>
              <w:jc w:val="both"/>
              <w:rPr>
                <w:del w:id="155" w:author="Виталий" w:date="2022-02-23T15:29:00Z"/>
                <w:bCs/>
              </w:rPr>
              <w:pPrChange w:id="156" w:author="Виталий" w:date="2022-02-23T15:29:00Z">
                <w:pPr>
                  <w:jc w:val="both"/>
                </w:pPr>
              </w:pPrChange>
            </w:pPr>
            <w:del w:id="157" w:author="Виталий" w:date="2022-02-23T15:29:00Z">
              <w:r w:rsidRPr="00D2333A" w:rsidDel="009A1DCE">
                <w:delText>Жанр как эстетическая категория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54B0F08A" w:rsidR="00F73340" w:rsidRPr="00CF1BE9" w:rsidDel="009A1DCE" w:rsidRDefault="00F73340">
            <w:pPr>
              <w:ind w:left="709"/>
              <w:jc w:val="both"/>
              <w:rPr>
                <w:del w:id="158" w:author="Виталий" w:date="2022-02-23T15:29:00Z"/>
              </w:rPr>
              <w:pPrChange w:id="15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6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272F2C17" w14:textId="4B7B636E" w:rsidTr="005D07BE">
        <w:trPr>
          <w:trHeight w:val="300"/>
          <w:jc w:val="center"/>
          <w:del w:id="16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0CDF1EE1" w:rsidR="00F73340" w:rsidRPr="00CF1BE9" w:rsidDel="009A1DCE" w:rsidRDefault="00F73340">
            <w:pPr>
              <w:ind w:left="709"/>
              <w:jc w:val="both"/>
              <w:rPr>
                <w:del w:id="162" w:author="Виталий" w:date="2022-02-23T15:29:00Z"/>
              </w:rPr>
              <w:pPrChange w:id="16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64" w:author="Виталий" w:date="2022-02-23T15:29:00Z">
              <w:r w:rsidRPr="00CF1BE9" w:rsidDel="009A1DCE">
                <w:delText>6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516E0B81" w:rsidR="00F73340" w:rsidRPr="00CF1BE9" w:rsidDel="009A1DCE" w:rsidRDefault="00F73340">
            <w:pPr>
              <w:ind w:left="709"/>
              <w:jc w:val="both"/>
              <w:rPr>
                <w:del w:id="165" w:author="Виталий" w:date="2022-02-23T15:29:00Z"/>
                <w:bCs/>
              </w:rPr>
              <w:pPrChange w:id="166" w:author="Виталий" w:date="2022-02-23T15:29:00Z">
                <w:pPr>
                  <w:jc w:val="both"/>
                </w:pPr>
              </w:pPrChange>
            </w:pPr>
            <w:del w:id="167" w:author="Виталий" w:date="2022-02-23T15:29:00Z">
              <w:r w:rsidRPr="00D2333A" w:rsidDel="009A1DCE">
                <w:delText>Общие черты и отличия драматургии театра и театрализованного праздника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220C4337" w:rsidR="00F73340" w:rsidRPr="00CF1BE9" w:rsidDel="009A1DCE" w:rsidRDefault="00F73340">
            <w:pPr>
              <w:ind w:left="709"/>
              <w:jc w:val="both"/>
              <w:rPr>
                <w:del w:id="168" w:author="Виталий" w:date="2022-02-23T15:29:00Z"/>
              </w:rPr>
              <w:pPrChange w:id="16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70" w:author="Виталий" w:date="2022-02-23T15:29:00Z">
              <w:r w:rsidDel="009A1DCE">
                <w:delText>6</w:delText>
              </w:r>
            </w:del>
          </w:p>
        </w:tc>
      </w:tr>
      <w:tr w:rsidR="00F73340" w:rsidRPr="00CF1BE9" w:rsidDel="009A1DCE" w14:paraId="4D2DF52C" w14:textId="0A3DB016" w:rsidTr="005D07BE">
        <w:trPr>
          <w:trHeight w:val="300"/>
          <w:jc w:val="center"/>
          <w:del w:id="17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96EBA61" w:rsidR="00F73340" w:rsidRPr="005D07BE" w:rsidDel="009A1DCE" w:rsidRDefault="00F73340">
            <w:pPr>
              <w:ind w:left="709"/>
              <w:jc w:val="both"/>
              <w:rPr>
                <w:del w:id="172" w:author="Виталий" w:date="2022-02-23T15:29:00Z"/>
              </w:rPr>
              <w:pPrChange w:id="17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74" w:author="Виталий" w:date="2022-02-23T15:29:00Z">
              <w:r w:rsidDel="009A1DCE">
                <w:delText>7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6D70660E" w:rsidR="00F73340" w:rsidRPr="00CF1BE9" w:rsidDel="009A1DCE" w:rsidRDefault="00F73340">
            <w:pPr>
              <w:ind w:left="709"/>
              <w:jc w:val="both"/>
              <w:rPr>
                <w:del w:id="175" w:author="Виталий" w:date="2022-02-23T15:29:00Z"/>
                <w:bCs/>
              </w:rPr>
              <w:pPrChange w:id="176" w:author="Виталий" w:date="2022-02-23T15:29:00Z">
                <w:pPr>
                  <w:jc w:val="both"/>
                </w:pPr>
              </w:pPrChange>
            </w:pPr>
            <w:del w:id="177" w:author="Виталий" w:date="2022-02-23T15:29:00Z">
              <w:r w:rsidRPr="00D2333A" w:rsidDel="009A1DCE">
                <w:delText>История развития драматургии театра и массовых театрализованных представлений и праздников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2BB64339" w:rsidR="00F73340" w:rsidRPr="00CF1BE9" w:rsidDel="009A1DCE" w:rsidRDefault="00F73340">
            <w:pPr>
              <w:ind w:left="709"/>
              <w:jc w:val="both"/>
              <w:rPr>
                <w:del w:id="178" w:author="Виталий" w:date="2022-02-23T15:29:00Z"/>
              </w:rPr>
              <w:pPrChange w:id="17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80" w:author="Виталий" w:date="2022-02-23T15:29:00Z">
              <w:r w:rsidDel="009A1DCE">
                <w:delText>8</w:delText>
              </w:r>
            </w:del>
          </w:p>
        </w:tc>
      </w:tr>
      <w:tr w:rsidR="00F73340" w:rsidRPr="00CF1BE9" w:rsidDel="009A1DCE" w14:paraId="311BC142" w14:textId="700F3E95" w:rsidTr="005D07BE">
        <w:trPr>
          <w:trHeight w:val="300"/>
          <w:jc w:val="center"/>
          <w:del w:id="18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3521E086" w:rsidR="00F73340" w:rsidDel="009A1DCE" w:rsidRDefault="00F73340">
            <w:pPr>
              <w:ind w:left="709"/>
              <w:jc w:val="both"/>
              <w:rPr>
                <w:del w:id="182" w:author="Виталий" w:date="2022-02-23T15:29:00Z"/>
              </w:rPr>
              <w:pPrChange w:id="18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84" w:author="Виталий" w:date="2022-02-23T15:29:00Z">
              <w:r w:rsidDel="009A1DCE">
                <w:delText>8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348F088A" w:rsidR="00F73340" w:rsidRPr="00CF1BE9" w:rsidDel="009A1DCE" w:rsidRDefault="00F73340">
            <w:pPr>
              <w:ind w:left="709"/>
              <w:jc w:val="both"/>
              <w:rPr>
                <w:del w:id="185" w:author="Виталий" w:date="2022-02-23T15:29:00Z"/>
                <w:bCs/>
              </w:rPr>
              <w:pPrChange w:id="186" w:author="Виталий" w:date="2022-02-23T15:29:00Z">
                <w:pPr>
                  <w:jc w:val="both"/>
                </w:pPr>
              </w:pPrChange>
            </w:pPr>
            <w:del w:id="187" w:author="Виталий" w:date="2022-02-23T15:29:00Z">
              <w:r w:rsidRPr="00D2333A" w:rsidDel="009A1DCE">
                <w:delText>Тенденции развития в теории зарубежной драмы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44970107" w:rsidR="00F73340" w:rsidRPr="00CF1BE9" w:rsidDel="009A1DCE" w:rsidRDefault="00F73340">
            <w:pPr>
              <w:ind w:left="709"/>
              <w:jc w:val="both"/>
              <w:rPr>
                <w:del w:id="188" w:author="Виталий" w:date="2022-02-23T15:29:00Z"/>
              </w:rPr>
              <w:pPrChange w:id="18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90" w:author="Виталий" w:date="2022-02-23T15:29:00Z">
              <w:r w:rsidDel="009A1DCE">
                <w:delText>8</w:delText>
              </w:r>
            </w:del>
          </w:p>
        </w:tc>
      </w:tr>
      <w:tr w:rsidR="00F73340" w:rsidRPr="00CF1BE9" w:rsidDel="009A1DCE" w14:paraId="51112276" w14:textId="70DD3D40" w:rsidTr="005D07BE">
        <w:trPr>
          <w:trHeight w:val="300"/>
          <w:jc w:val="center"/>
          <w:del w:id="19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351355F8" w:rsidR="00F73340" w:rsidDel="009A1DCE" w:rsidRDefault="00F73340">
            <w:pPr>
              <w:ind w:left="709"/>
              <w:jc w:val="both"/>
              <w:rPr>
                <w:del w:id="192" w:author="Виталий" w:date="2022-02-23T15:29:00Z"/>
              </w:rPr>
              <w:pPrChange w:id="19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194" w:author="Виталий" w:date="2022-02-23T15:29:00Z">
              <w:r w:rsidDel="009A1DCE">
                <w:delText>9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427DBBDF" w:rsidR="00F73340" w:rsidRPr="00CF1BE9" w:rsidDel="009A1DCE" w:rsidRDefault="00F73340">
            <w:pPr>
              <w:ind w:left="709"/>
              <w:jc w:val="both"/>
              <w:rPr>
                <w:del w:id="195" w:author="Виталий" w:date="2022-02-23T15:29:00Z"/>
                <w:bCs/>
              </w:rPr>
              <w:pPrChange w:id="196" w:author="Виталий" w:date="2022-02-23T15:29:00Z">
                <w:pPr>
                  <w:jc w:val="both"/>
                </w:pPr>
              </w:pPrChange>
            </w:pPr>
            <w:del w:id="197" w:author="Виталий" w:date="2022-02-23T15:29:00Z">
              <w:r w:rsidRPr="00D2333A" w:rsidDel="009A1DCE">
                <w:delText>Понятие «сцена» в драматургии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660BE1AB" w:rsidR="00F73340" w:rsidRPr="00CF1BE9" w:rsidDel="009A1DCE" w:rsidRDefault="00F73340">
            <w:pPr>
              <w:ind w:left="709"/>
              <w:jc w:val="both"/>
              <w:rPr>
                <w:del w:id="198" w:author="Виталий" w:date="2022-02-23T15:29:00Z"/>
              </w:rPr>
              <w:pPrChange w:id="19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00" w:author="Виталий" w:date="2022-02-23T15:29:00Z">
              <w:r w:rsidDel="009A1DCE">
                <w:delText>14</w:delText>
              </w:r>
            </w:del>
          </w:p>
        </w:tc>
      </w:tr>
      <w:tr w:rsidR="00F73340" w:rsidRPr="00CF1BE9" w:rsidDel="009A1DCE" w14:paraId="4AAA2DA6" w14:textId="799DB44E" w:rsidTr="005D07BE">
        <w:trPr>
          <w:trHeight w:val="300"/>
          <w:jc w:val="center"/>
          <w:del w:id="20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3BD10FD" w:rsidR="00F73340" w:rsidDel="009A1DCE" w:rsidRDefault="00F73340">
            <w:pPr>
              <w:ind w:left="709"/>
              <w:jc w:val="both"/>
              <w:rPr>
                <w:del w:id="202" w:author="Виталий" w:date="2022-02-23T15:29:00Z"/>
              </w:rPr>
              <w:pPrChange w:id="20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04" w:author="Виталий" w:date="2022-02-23T15:29:00Z">
              <w:r w:rsidDel="009A1DCE">
                <w:delText>10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3921862F" w:rsidR="00F73340" w:rsidRPr="00CF1BE9" w:rsidDel="009A1DCE" w:rsidRDefault="00F73340">
            <w:pPr>
              <w:ind w:left="709"/>
              <w:jc w:val="both"/>
              <w:rPr>
                <w:del w:id="205" w:author="Виталий" w:date="2022-02-23T15:29:00Z"/>
                <w:bCs/>
              </w:rPr>
              <w:pPrChange w:id="206" w:author="Виталий" w:date="2022-02-23T15:29:00Z">
                <w:pPr>
                  <w:jc w:val="both"/>
                </w:pPr>
              </w:pPrChange>
            </w:pPr>
            <w:del w:id="207" w:author="Виталий" w:date="2022-02-23T15:29:00Z">
              <w:r w:rsidRPr="00D2333A" w:rsidDel="009A1DCE">
                <w:delText>Конструкция драматической сцены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7740522E" w:rsidR="00F73340" w:rsidRPr="00CF1BE9" w:rsidDel="009A1DCE" w:rsidRDefault="00F73340">
            <w:pPr>
              <w:ind w:left="709"/>
              <w:jc w:val="both"/>
              <w:rPr>
                <w:del w:id="208" w:author="Виталий" w:date="2022-02-23T15:29:00Z"/>
              </w:rPr>
              <w:pPrChange w:id="20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10" w:author="Виталий" w:date="2022-02-23T15:29:00Z">
              <w:r w:rsidDel="009A1DCE">
                <w:delText>10</w:delText>
              </w:r>
            </w:del>
          </w:p>
        </w:tc>
      </w:tr>
      <w:tr w:rsidR="00F73340" w:rsidRPr="00CF1BE9" w:rsidDel="009A1DCE" w14:paraId="20943E12" w14:textId="4BBD6233" w:rsidTr="005D07BE">
        <w:trPr>
          <w:trHeight w:val="300"/>
          <w:jc w:val="center"/>
          <w:del w:id="21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532C4CAC" w:rsidR="00F73340" w:rsidDel="009A1DCE" w:rsidRDefault="00F73340">
            <w:pPr>
              <w:ind w:left="709"/>
              <w:jc w:val="both"/>
              <w:rPr>
                <w:del w:id="212" w:author="Виталий" w:date="2022-02-23T15:29:00Z"/>
              </w:rPr>
              <w:pPrChange w:id="21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14" w:author="Виталий" w:date="2022-02-23T15:29:00Z">
              <w:r w:rsidDel="009A1DCE">
                <w:delText>11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6C7F8E65" w:rsidR="00F73340" w:rsidRPr="00CF1BE9" w:rsidDel="009A1DCE" w:rsidRDefault="00F73340">
            <w:pPr>
              <w:ind w:left="709"/>
              <w:jc w:val="both"/>
              <w:rPr>
                <w:del w:id="215" w:author="Виталий" w:date="2022-02-23T15:29:00Z"/>
                <w:bCs/>
              </w:rPr>
              <w:pPrChange w:id="216" w:author="Виталий" w:date="2022-02-23T15:29:00Z">
                <w:pPr>
                  <w:jc w:val="both"/>
                </w:pPr>
              </w:pPrChange>
            </w:pPr>
            <w:del w:id="217" w:author="Виталий" w:date="2022-02-23T15:29:00Z">
              <w:r w:rsidRPr="00D2333A" w:rsidDel="009A1DCE">
                <w:delText>Конструкция драматической реплики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6EC6627E" w:rsidR="00F73340" w:rsidRPr="00CF1BE9" w:rsidDel="009A1DCE" w:rsidRDefault="00F73340">
            <w:pPr>
              <w:ind w:left="709"/>
              <w:jc w:val="both"/>
              <w:rPr>
                <w:del w:id="218" w:author="Виталий" w:date="2022-02-23T15:29:00Z"/>
              </w:rPr>
              <w:pPrChange w:id="21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20" w:author="Виталий" w:date="2022-02-23T15:29:00Z">
              <w:r w:rsidDel="009A1DCE">
                <w:delText>10</w:delText>
              </w:r>
            </w:del>
          </w:p>
        </w:tc>
      </w:tr>
      <w:tr w:rsidR="00F73340" w:rsidRPr="00CF1BE9" w:rsidDel="009A1DCE" w14:paraId="34BAD26E" w14:textId="2EC1E186" w:rsidTr="005D07BE">
        <w:trPr>
          <w:trHeight w:val="300"/>
          <w:jc w:val="center"/>
          <w:del w:id="22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650D0BA5" w:rsidR="00F73340" w:rsidDel="009A1DCE" w:rsidRDefault="00F73340">
            <w:pPr>
              <w:ind w:left="709"/>
              <w:jc w:val="both"/>
              <w:rPr>
                <w:del w:id="222" w:author="Виталий" w:date="2022-02-23T15:29:00Z"/>
              </w:rPr>
              <w:pPrChange w:id="22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24" w:author="Виталий" w:date="2022-02-23T15:29:00Z">
              <w:r w:rsidDel="009A1DCE">
                <w:delText>12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3A530511" w:rsidR="00F73340" w:rsidRPr="00CF1BE9" w:rsidDel="009A1DCE" w:rsidRDefault="00F73340">
            <w:pPr>
              <w:ind w:left="709"/>
              <w:jc w:val="both"/>
              <w:rPr>
                <w:del w:id="225" w:author="Виталий" w:date="2022-02-23T15:29:00Z"/>
                <w:bCs/>
              </w:rPr>
              <w:pPrChange w:id="226" w:author="Виталий" w:date="2022-02-23T15:29:00Z">
                <w:pPr>
                  <w:jc w:val="both"/>
                </w:pPr>
              </w:pPrChange>
            </w:pPr>
            <w:del w:id="227" w:author="Виталий" w:date="2022-02-23T15:29:00Z">
              <w:r w:rsidRPr="00D2333A" w:rsidDel="009A1DCE">
                <w:delText>Драматургия театрализованного представления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0B755170" w:rsidR="00F73340" w:rsidRPr="00CF1BE9" w:rsidDel="009A1DCE" w:rsidRDefault="00F73340">
            <w:pPr>
              <w:ind w:left="709"/>
              <w:jc w:val="both"/>
              <w:rPr>
                <w:del w:id="228" w:author="Виталий" w:date="2022-02-23T15:29:00Z"/>
              </w:rPr>
              <w:pPrChange w:id="22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30" w:author="Виталий" w:date="2022-02-23T15:29:00Z">
              <w:r w:rsidDel="009A1DCE">
                <w:delText>17</w:delText>
              </w:r>
            </w:del>
          </w:p>
        </w:tc>
      </w:tr>
      <w:tr w:rsidR="00F73340" w:rsidRPr="00CF1BE9" w:rsidDel="009A1DCE" w14:paraId="3FF1C69D" w14:textId="6D8D5DB1" w:rsidTr="005D07BE">
        <w:trPr>
          <w:trHeight w:val="300"/>
          <w:jc w:val="center"/>
          <w:del w:id="23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0D807002" w:rsidR="00F73340" w:rsidDel="009A1DCE" w:rsidRDefault="00F73340">
            <w:pPr>
              <w:ind w:left="709"/>
              <w:jc w:val="both"/>
              <w:rPr>
                <w:del w:id="232" w:author="Виталий" w:date="2022-02-23T15:29:00Z"/>
              </w:rPr>
              <w:pPrChange w:id="23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34" w:author="Виталий" w:date="2022-02-23T15:29:00Z">
              <w:r w:rsidDel="009A1DCE">
                <w:delText>13</w:delText>
              </w:r>
            </w:del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579DC059" w:rsidR="00F73340" w:rsidRPr="00D2333A" w:rsidDel="009A1DCE" w:rsidRDefault="00F73340">
            <w:pPr>
              <w:ind w:left="709"/>
              <w:jc w:val="both"/>
              <w:rPr>
                <w:del w:id="235" w:author="Виталий" w:date="2022-02-23T15:29:00Z"/>
              </w:rPr>
              <w:pPrChange w:id="236" w:author="Виталий" w:date="2022-02-23T15:29:00Z">
                <w:pPr>
                  <w:jc w:val="both"/>
                </w:pPr>
              </w:pPrChange>
            </w:pPr>
            <w:del w:id="237" w:author="Виталий" w:date="2022-02-23T15:29:00Z">
              <w:r w:rsidDel="009A1DCE">
                <w:delText xml:space="preserve">Контроль 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5AC25D97" w:rsidR="00F73340" w:rsidRPr="00CF1BE9" w:rsidDel="009A1DCE" w:rsidRDefault="00F73340">
            <w:pPr>
              <w:ind w:left="709"/>
              <w:jc w:val="both"/>
              <w:rPr>
                <w:del w:id="238" w:author="Виталий" w:date="2022-02-23T15:29:00Z"/>
              </w:rPr>
              <w:pPrChange w:id="239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40" w:author="Виталий" w:date="2022-02-23T15:29:00Z">
              <w:r w:rsidDel="009A1DCE">
                <w:delText>13</w:delText>
              </w:r>
            </w:del>
          </w:p>
        </w:tc>
      </w:tr>
      <w:tr w:rsidR="00F73340" w:rsidRPr="00CF1BE9" w:rsidDel="009A1DCE" w14:paraId="312C7CAA" w14:textId="04DD7178" w:rsidTr="005D07BE">
        <w:trPr>
          <w:trHeight w:val="300"/>
          <w:jc w:val="center"/>
          <w:del w:id="241" w:author="Виталий" w:date="2022-02-23T15:29:00Z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63504875" w:rsidR="00F73340" w:rsidDel="009A1DCE" w:rsidRDefault="00F73340">
            <w:pPr>
              <w:ind w:left="709"/>
              <w:jc w:val="both"/>
              <w:rPr>
                <w:del w:id="242" w:author="Виталий" w:date="2022-02-23T15:29:00Z"/>
              </w:rPr>
              <w:pPrChange w:id="243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72FC344E" w:rsidR="00F73340" w:rsidDel="009A1DCE" w:rsidRDefault="00F73340">
            <w:pPr>
              <w:ind w:left="709"/>
              <w:jc w:val="both"/>
              <w:rPr>
                <w:del w:id="244" w:author="Виталий" w:date="2022-02-23T15:29:00Z"/>
              </w:rPr>
              <w:pPrChange w:id="245" w:author="Виталий" w:date="2022-02-23T15:29:00Z">
                <w:pPr>
                  <w:jc w:val="both"/>
                </w:pPr>
              </w:pPrChange>
            </w:pPr>
            <w:del w:id="246" w:author="Виталий" w:date="2022-02-23T15:29:00Z">
              <w:r w:rsidDel="009A1DCE">
                <w:delText xml:space="preserve">Итого </w:delText>
              </w:r>
            </w:del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61BF599B" w:rsidR="00F73340" w:rsidRPr="00CF1BE9" w:rsidDel="009A1DCE" w:rsidRDefault="00F73340">
            <w:pPr>
              <w:ind w:left="709"/>
              <w:jc w:val="both"/>
              <w:rPr>
                <w:del w:id="247" w:author="Виталий" w:date="2022-02-23T15:29:00Z"/>
              </w:rPr>
              <w:pPrChange w:id="248" w:author="Виталий" w:date="2022-02-23T15:29:00Z">
                <w:pPr>
                  <w:tabs>
                    <w:tab w:val="left" w:pos="708"/>
                  </w:tabs>
                  <w:jc w:val="both"/>
                </w:pPr>
              </w:pPrChange>
            </w:pPr>
            <w:del w:id="249" w:author="Виталий" w:date="2022-02-23T15:29:00Z">
              <w:r w:rsidDel="009A1DCE">
                <w:delText>116</w:delText>
              </w:r>
            </w:del>
          </w:p>
        </w:tc>
      </w:tr>
    </w:tbl>
    <w:p w14:paraId="3E56BA1F" w14:textId="77777777" w:rsidR="009A1DCE" w:rsidRPr="00CF1BE9" w:rsidRDefault="009A1DCE" w:rsidP="009A1DCE">
      <w:pPr>
        <w:ind w:left="709"/>
        <w:jc w:val="both"/>
        <w:rPr>
          <w:ins w:id="250" w:author="Виталий" w:date="2022-02-23T15:29:00Z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  <w:tblPrChange w:id="251" w:author="Виталий" w:date="2022-02-23T15:34:00Z">
          <w:tblPr>
            <w:tblW w:w="8217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704"/>
        <w:gridCol w:w="6804"/>
        <w:gridCol w:w="709"/>
        <w:tblGridChange w:id="252">
          <w:tblGrid>
            <w:gridCol w:w="704"/>
            <w:gridCol w:w="6946"/>
            <w:gridCol w:w="567"/>
          </w:tblGrid>
        </w:tblGridChange>
      </w:tblGrid>
      <w:tr w:rsidR="009A1DCE" w:rsidRPr="00CF1BE9" w14:paraId="519E7E1A" w14:textId="77777777" w:rsidTr="009A1DCE">
        <w:trPr>
          <w:trHeight w:val="1946"/>
          <w:jc w:val="center"/>
          <w:ins w:id="253" w:author="Виталий" w:date="2022-02-23T15:29:00Z"/>
          <w:trPrChange w:id="254" w:author="Виталий" w:date="2022-02-23T15:34:00Z">
            <w:trPr>
              <w:trHeight w:val="1946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tcPrChange w:id="255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02F1393" w14:textId="77777777" w:rsidR="009A1DCE" w:rsidRPr="00CF1BE9" w:rsidRDefault="009A1DCE" w:rsidP="00597F08">
            <w:pPr>
              <w:tabs>
                <w:tab w:val="left" w:pos="708"/>
              </w:tabs>
              <w:jc w:val="both"/>
              <w:rPr>
                <w:ins w:id="256" w:author="Виталий" w:date="2022-02-23T15:29:00Z"/>
                <w:bCs/>
              </w:rPr>
            </w:pPr>
            <w:ins w:id="257" w:author="Виталий" w:date="2022-02-23T15:29:00Z">
              <w:r w:rsidRPr="00CF1BE9">
                <w:rPr>
                  <w:bCs/>
                </w:rPr>
                <w:t>№</w:t>
              </w:r>
            </w:ins>
          </w:p>
          <w:p w14:paraId="490EBFD9" w14:textId="77777777" w:rsidR="009A1DCE" w:rsidRPr="00CF1BE9" w:rsidRDefault="009A1DCE" w:rsidP="00597F08">
            <w:pPr>
              <w:tabs>
                <w:tab w:val="left" w:pos="708"/>
              </w:tabs>
              <w:jc w:val="both"/>
              <w:rPr>
                <w:ins w:id="258" w:author="Виталий" w:date="2022-02-23T15:29:00Z"/>
                <w:bCs/>
              </w:rPr>
            </w:pPr>
            <w:ins w:id="259" w:author="Виталий" w:date="2022-02-23T15:29:00Z">
              <w:r w:rsidRPr="00CF1BE9">
                <w:rPr>
                  <w:bCs/>
                </w:rPr>
                <w:t>п/п</w:t>
              </w:r>
            </w:ins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tcPrChange w:id="260" w:author="Виталий" w:date="2022-02-23T15:34:00Z">
              <w:tcPr>
                <w:tcW w:w="694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top w:w="28" w:type="dxa"/>
                  <w:left w:w="17" w:type="dxa"/>
                  <w:bottom w:w="0" w:type="dxa"/>
                  <w:right w:w="17" w:type="dxa"/>
                </w:tcMar>
                <w:vAlign w:val="center"/>
              </w:tcPr>
            </w:tcPrChange>
          </w:tcPr>
          <w:p w14:paraId="55E2D2AE" w14:textId="77777777" w:rsidR="009A1DCE" w:rsidRPr="00CF1BE9" w:rsidRDefault="009A1DCE" w:rsidP="00597F08">
            <w:pPr>
              <w:tabs>
                <w:tab w:val="left" w:pos="708"/>
              </w:tabs>
              <w:spacing w:before="660" w:after="660"/>
              <w:jc w:val="both"/>
              <w:rPr>
                <w:ins w:id="261" w:author="Виталий" w:date="2022-02-23T15:29:00Z"/>
                <w:bCs/>
              </w:rPr>
            </w:pPr>
            <w:ins w:id="262" w:author="Виталий" w:date="2022-02-23T15:29:00Z">
              <w:r w:rsidRPr="00CF1BE9">
                <w:rPr>
                  <w:bCs/>
                </w:rPr>
                <w:t>Тема/Раздел</w:t>
              </w:r>
              <w:r w:rsidRPr="00CF1BE9">
                <w:rPr>
                  <w:bCs/>
                </w:rPr>
                <w:br/>
                <w:t>дисциплины</w:t>
              </w:r>
            </w:ins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tcPrChange w:id="263" w:author="Виталий" w:date="2022-02-23T15:34:00Z">
              <w:tcPr>
                <w:tcW w:w="567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79B937CC" w14:textId="77777777" w:rsidR="009A1DCE" w:rsidRPr="00CF1BE9" w:rsidRDefault="009A1DCE" w:rsidP="00597F08">
            <w:pPr>
              <w:tabs>
                <w:tab w:val="left" w:pos="708"/>
              </w:tabs>
              <w:ind w:right="113"/>
              <w:jc w:val="both"/>
              <w:rPr>
                <w:ins w:id="264" w:author="Виталий" w:date="2022-02-23T15:29:00Z"/>
              </w:rPr>
            </w:pPr>
            <w:ins w:id="265" w:author="Виталий" w:date="2022-02-23T15:29:00Z">
              <w:r w:rsidRPr="00CF1BE9">
                <w:t>СРС</w:t>
              </w:r>
            </w:ins>
          </w:p>
        </w:tc>
      </w:tr>
      <w:tr w:rsidR="009A1DCE" w:rsidRPr="00CF1BE9" w14:paraId="1E16151B" w14:textId="77777777" w:rsidTr="009A1DCE">
        <w:trPr>
          <w:trHeight w:val="252"/>
          <w:jc w:val="center"/>
          <w:ins w:id="266" w:author="Виталий" w:date="2022-02-23T15:29:00Z"/>
          <w:trPrChange w:id="267" w:author="Виталий" w:date="2022-02-23T15:34:00Z">
            <w:trPr>
              <w:trHeight w:val="252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68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85881FD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69" w:author="Виталий" w:date="2022-02-23T15:29:00Z"/>
              </w:rPr>
            </w:pPr>
            <w:ins w:id="270" w:author="Виталий" w:date="2022-02-23T15:29:00Z">
              <w:r w:rsidRPr="00CF1BE9">
                <w:t>1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271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067F98E3" w14:textId="77777777" w:rsidR="009A1DCE" w:rsidRPr="00CF1BE9" w:rsidRDefault="009A1DCE" w:rsidP="009A1DCE">
            <w:pPr>
              <w:jc w:val="both"/>
              <w:rPr>
                <w:ins w:id="272" w:author="Виталий" w:date="2022-02-23T15:29:00Z"/>
                <w:bCs/>
              </w:rPr>
            </w:pPr>
            <w:ins w:id="273" w:author="Виталий" w:date="2022-02-23T15:29:00Z">
              <w:r w:rsidRPr="00A21912">
                <w:t>Истоки театра. Специфика художественного образа в сценографии. Закон золотого сечения.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4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818E500" w14:textId="3FDB5460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75" w:author="Виталий" w:date="2022-02-23T15:29:00Z"/>
              </w:rPr>
            </w:pPr>
            <w:ins w:id="276" w:author="Виталий" w:date="2022-02-23T15:32:00Z">
              <w:r>
                <w:t>8</w:t>
              </w:r>
            </w:ins>
          </w:p>
        </w:tc>
      </w:tr>
      <w:tr w:rsidR="009A1DCE" w:rsidRPr="00CF1BE9" w14:paraId="0922EAC8" w14:textId="77777777" w:rsidTr="009A1DCE">
        <w:trPr>
          <w:trHeight w:val="285"/>
          <w:jc w:val="center"/>
          <w:ins w:id="277" w:author="Виталий" w:date="2022-02-23T15:29:00Z"/>
          <w:trPrChange w:id="278" w:author="Виталий" w:date="2022-02-23T15:34:00Z">
            <w:trPr>
              <w:trHeight w:val="285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79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0347A0F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80" w:author="Виталий" w:date="2022-02-23T15:29:00Z"/>
              </w:rPr>
            </w:pPr>
            <w:ins w:id="281" w:author="Виталий" w:date="2022-02-23T15:29:00Z">
              <w:r w:rsidRPr="00CF1BE9">
                <w:t>2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282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083B75B5" w14:textId="77777777" w:rsidR="009A1DCE" w:rsidRPr="00CF1BE9" w:rsidRDefault="009A1DCE" w:rsidP="009A1DCE">
            <w:pPr>
              <w:jc w:val="both"/>
              <w:rPr>
                <w:ins w:id="283" w:author="Виталий" w:date="2022-02-23T15:29:00Z"/>
                <w:bCs/>
              </w:rPr>
            </w:pPr>
            <w:ins w:id="284" w:author="Виталий" w:date="2022-02-23T15:29:00Z">
              <w:r w:rsidRPr="00A21912">
                <w:t>Сценография второй половины 18 века. Приемы художественного оформления.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85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C1F5593" w14:textId="5C40C6E3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86" w:author="Виталий" w:date="2022-02-23T15:29:00Z"/>
              </w:rPr>
            </w:pPr>
            <w:ins w:id="287" w:author="Виталий" w:date="2022-02-23T15:32:00Z">
              <w:r>
                <w:t>8</w:t>
              </w:r>
            </w:ins>
          </w:p>
        </w:tc>
      </w:tr>
      <w:tr w:rsidR="009A1DCE" w:rsidRPr="00CF1BE9" w14:paraId="4A82F7F1" w14:textId="77777777" w:rsidTr="009A1DCE">
        <w:trPr>
          <w:trHeight w:val="270"/>
          <w:jc w:val="center"/>
          <w:ins w:id="288" w:author="Виталий" w:date="2022-02-23T15:29:00Z"/>
          <w:trPrChange w:id="289" w:author="Виталий" w:date="2022-02-23T15:34:00Z">
            <w:trPr>
              <w:trHeight w:val="27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0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B95B03C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91" w:author="Виталий" w:date="2022-02-23T15:29:00Z"/>
              </w:rPr>
            </w:pPr>
            <w:ins w:id="292" w:author="Виталий" w:date="2022-02-23T15:29:00Z">
              <w:r w:rsidRPr="00CF1BE9">
                <w:t>3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293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58969C67" w14:textId="77777777" w:rsidR="009A1DCE" w:rsidRPr="00CF1BE9" w:rsidRDefault="009A1DCE" w:rsidP="009A1DCE">
            <w:pPr>
              <w:jc w:val="both"/>
              <w:rPr>
                <w:ins w:id="294" w:author="Виталий" w:date="2022-02-23T15:29:00Z"/>
                <w:bCs/>
              </w:rPr>
            </w:pPr>
            <w:ins w:id="295" w:author="Виталий" w:date="2022-02-23T15:29:00Z">
              <w:r w:rsidRPr="00A21912">
                <w:t>Сценография 19 века. Типы декораций по конструктивным качествам.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6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4FAF482" w14:textId="3C1AD5E5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297" w:author="Виталий" w:date="2022-02-23T15:29:00Z"/>
              </w:rPr>
            </w:pPr>
            <w:ins w:id="298" w:author="Виталий" w:date="2022-02-23T15:32:00Z">
              <w:r>
                <w:t>8</w:t>
              </w:r>
            </w:ins>
          </w:p>
        </w:tc>
      </w:tr>
      <w:tr w:rsidR="009A1DCE" w:rsidRPr="00CF1BE9" w14:paraId="06AADE0C" w14:textId="77777777" w:rsidTr="009A1DCE">
        <w:trPr>
          <w:trHeight w:val="267"/>
          <w:jc w:val="center"/>
          <w:ins w:id="299" w:author="Виталий" w:date="2022-02-23T15:29:00Z"/>
          <w:trPrChange w:id="300" w:author="Виталий" w:date="2022-02-23T15:34:00Z">
            <w:trPr>
              <w:trHeight w:val="267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01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D6EB4CA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02" w:author="Виталий" w:date="2022-02-23T15:29:00Z"/>
              </w:rPr>
            </w:pPr>
            <w:ins w:id="303" w:author="Виталий" w:date="2022-02-23T15:29:00Z">
              <w:r w:rsidRPr="00CF1BE9">
                <w:t>4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04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3B1A73DD" w14:textId="77777777" w:rsidR="009A1DCE" w:rsidRPr="00CF1BE9" w:rsidRDefault="009A1DCE" w:rsidP="009A1DCE">
            <w:pPr>
              <w:jc w:val="both"/>
              <w:rPr>
                <w:ins w:id="305" w:author="Виталий" w:date="2022-02-23T15:29:00Z"/>
                <w:bCs/>
              </w:rPr>
            </w:pPr>
            <w:ins w:id="306" w:author="Виталий" w:date="2022-02-23T15:29:00Z">
              <w:r w:rsidRPr="00A21912">
                <w:t>Сценография начала 20 века. Типы декораций по конструктивным качествам.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07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0DBADE5" w14:textId="6C8C8D74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08" w:author="Виталий" w:date="2022-02-23T15:29:00Z"/>
              </w:rPr>
            </w:pPr>
            <w:ins w:id="309" w:author="Виталий" w:date="2022-02-23T15:32:00Z">
              <w:r>
                <w:t>10</w:t>
              </w:r>
            </w:ins>
          </w:p>
        </w:tc>
      </w:tr>
      <w:tr w:rsidR="009A1DCE" w:rsidRPr="00CF1BE9" w14:paraId="1D5C46B5" w14:textId="77777777" w:rsidTr="009A1DCE">
        <w:trPr>
          <w:trHeight w:val="240"/>
          <w:jc w:val="center"/>
          <w:ins w:id="310" w:author="Виталий" w:date="2022-02-23T15:29:00Z"/>
          <w:trPrChange w:id="311" w:author="Виталий" w:date="2022-02-23T15:34:00Z">
            <w:trPr>
              <w:trHeight w:val="24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2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4151A25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13" w:author="Виталий" w:date="2022-02-23T15:29:00Z"/>
              </w:rPr>
            </w:pPr>
            <w:ins w:id="314" w:author="Виталий" w:date="2022-02-23T15:29:00Z">
              <w:r w:rsidRPr="00CF1BE9">
                <w:t>5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15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1898F417" w14:textId="77777777" w:rsidR="009A1DCE" w:rsidRPr="00CF1BE9" w:rsidRDefault="009A1DCE" w:rsidP="009A1DCE">
            <w:pPr>
              <w:jc w:val="both"/>
              <w:rPr>
                <w:ins w:id="316" w:author="Виталий" w:date="2022-02-23T15:29:00Z"/>
                <w:bCs/>
              </w:rPr>
            </w:pPr>
            <w:ins w:id="317" w:author="Виталий" w:date="2022-02-23T15:29:00Z">
              <w:r w:rsidRPr="00A21912">
                <w:t>Сценография 1920-х годов. Приемы декоративного оформления сцены.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18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ED8C722" w14:textId="671B7E1E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19" w:author="Виталий" w:date="2022-02-23T15:29:00Z"/>
              </w:rPr>
            </w:pPr>
            <w:ins w:id="320" w:author="Виталий" w:date="2022-02-23T15:32:00Z">
              <w:r>
                <w:t>10</w:t>
              </w:r>
            </w:ins>
          </w:p>
        </w:tc>
      </w:tr>
      <w:tr w:rsidR="009A1DCE" w:rsidRPr="00CF1BE9" w14:paraId="55ABD290" w14:textId="77777777" w:rsidTr="009A1DCE">
        <w:trPr>
          <w:trHeight w:val="300"/>
          <w:jc w:val="center"/>
          <w:ins w:id="321" w:author="Виталий" w:date="2022-02-23T15:29:00Z"/>
          <w:trPrChange w:id="322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3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811620C" w14:textId="7777777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24" w:author="Виталий" w:date="2022-02-23T15:29:00Z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25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DEB4D76" w14:textId="77777777" w:rsidR="009A1DCE" w:rsidRPr="00CF1BE9" w:rsidRDefault="009A1DCE" w:rsidP="009A1DCE">
            <w:pPr>
              <w:jc w:val="both"/>
              <w:rPr>
                <w:ins w:id="326" w:author="Виталий" w:date="2022-02-23T15:29:00Z"/>
                <w:bCs/>
              </w:rPr>
            </w:pPr>
            <w:ins w:id="327" w:author="Виталий" w:date="2022-02-23T15:29:00Z">
              <w:r>
                <w:t xml:space="preserve">Зачет 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28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7077F4F" w14:textId="2F0EAE37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29" w:author="Виталий" w:date="2022-02-23T15:29:00Z"/>
              </w:rPr>
            </w:pPr>
            <w:ins w:id="330" w:author="Виталий" w:date="2022-02-23T15:34:00Z">
              <w:r>
                <w:t>4</w:t>
              </w:r>
            </w:ins>
          </w:p>
        </w:tc>
      </w:tr>
      <w:tr w:rsidR="009A1DCE" w:rsidRPr="00CF1BE9" w14:paraId="03CD9892" w14:textId="77777777" w:rsidTr="009A1DCE">
        <w:trPr>
          <w:trHeight w:val="300"/>
          <w:jc w:val="center"/>
          <w:ins w:id="331" w:author="Виталий" w:date="2022-02-23T15:29:00Z"/>
          <w:trPrChange w:id="332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3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BB9C87D" w14:textId="77777777" w:rsidR="009A1DCE" w:rsidRPr="005D07BE" w:rsidRDefault="009A1DCE" w:rsidP="009A1DCE">
            <w:pPr>
              <w:tabs>
                <w:tab w:val="left" w:pos="708"/>
              </w:tabs>
              <w:jc w:val="both"/>
              <w:rPr>
                <w:ins w:id="334" w:author="Виталий" w:date="2022-02-23T15:29:00Z"/>
              </w:rPr>
            </w:pPr>
            <w:ins w:id="335" w:author="Виталий" w:date="2022-02-23T15:29:00Z">
              <w:r>
                <w:t>6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36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614D25A5" w14:textId="77777777" w:rsidR="009A1DCE" w:rsidRPr="00CF1BE9" w:rsidRDefault="009A1DCE" w:rsidP="009A1DCE">
            <w:pPr>
              <w:jc w:val="both"/>
              <w:rPr>
                <w:ins w:id="337" w:author="Виталий" w:date="2022-02-23T15:29:00Z"/>
                <w:bCs/>
              </w:rPr>
            </w:pPr>
            <w:ins w:id="338" w:author="Виталий" w:date="2022-02-23T15:29:00Z">
              <w:r w:rsidRPr="00A21912">
                <w:t>Сценография 1930-х годов. Типы декораций по выразительным качествам.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39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7AA1AA8" w14:textId="24C24328" w:rsidR="009A1DCE" w:rsidRPr="00CF1BE9" w:rsidRDefault="009A1DCE" w:rsidP="009A1DCE">
            <w:pPr>
              <w:tabs>
                <w:tab w:val="left" w:pos="708"/>
              </w:tabs>
              <w:jc w:val="both"/>
              <w:rPr>
                <w:ins w:id="340" w:author="Виталий" w:date="2022-02-23T15:29:00Z"/>
              </w:rPr>
            </w:pPr>
            <w:ins w:id="341" w:author="Виталий" w:date="2022-02-23T15:32:00Z">
              <w:r>
                <w:t>7</w:t>
              </w:r>
            </w:ins>
          </w:p>
        </w:tc>
      </w:tr>
      <w:tr w:rsidR="009A1DCE" w:rsidRPr="00CF1BE9" w14:paraId="4DD99E4E" w14:textId="77777777" w:rsidTr="009A1DCE">
        <w:trPr>
          <w:trHeight w:val="300"/>
          <w:jc w:val="center"/>
          <w:ins w:id="342" w:author="Виталий" w:date="2022-02-23T15:29:00Z"/>
          <w:trPrChange w:id="343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44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162BDFC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345" w:author="Виталий" w:date="2022-02-23T15:29:00Z"/>
              </w:rPr>
            </w:pPr>
            <w:ins w:id="346" w:author="Виталий" w:date="2022-02-23T15:29:00Z">
              <w:r>
                <w:t>7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47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41F0EB7" w14:textId="77777777" w:rsidR="009A1DCE" w:rsidRPr="00CF1BE9" w:rsidRDefault="009A1DCE" w:rsidP="009A1DCE">
            <w:pPr>
              <w:jc w:val="both"/>
              <w:rPr>
                <w:ins w:id="348" w:author="Виталий" w:date="2022-02-23T15:29:00Z"/>
                <w:bCs/>
              </w:rPr>
            </w:pPr>
            <w:ins w:id="349" w:author="Виталий" w:date="2022-02-23T15:29:00Z">
              <w:r w:rsidRPr="00A21912">
                <w:t>Сценография 1940-50-х годов. Основы теории композиции.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0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68455B9" w14:textId="4B970B7B" w:rsidR="009A1DCE" w:rsidRDefault="009A1DCE" w:rsidP="009A1DCE">
            <w:pPr>
              <w:tabs>
                <w:tab w:val="left" w:pos="708"/>
              </w:tabs>
              <w:jc w:val="both"/>
              <w:rPr>
                <w:ins w:id="351" w:author="Виталий" w:date="2022-02-23T15:29:00Z"/>
              </w:rPr>
            </w:pPr>
            <w:ins w:id="352" w:author="Виталий" w:date="2022-02-23T15:32:00Z">
              <w:r>
                <w:t>7</w:t>
              </w:r>
            </w:ins>
          </w:p>
        </w:tc>
      </w:tr>
      <w:tr w:rsidR="009A1DCE" w:rsidRPr="00CF1BE9" w14:paraId="71B3ACCF" w14:textId="77777777" w:rsidTr="009A1DCE">
        <w:trPr>
          <w:trHeight w:val="300"/>
          <w:jc w:val="center"/>
          <w:ins w:id="353" w:author="Виталий" w:date="2022-02-23T15:29:00Z"/>
          <w:trPrChange w:id="354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55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09AF92B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356" w:author="Виталий" w:date="2022-02-23T15:29:00Z"/>
              </w:rPr>
            </w:pPr>
            <w:ins w:id="357" w:author="Виталий" w:date="2022-02-23T15:29:00Z">
              <w:r>
                <w:t>8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58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455B080" w14:textId="77777777" w:rsidR="009A1DCE" w:rsidRPr="00CF1BE9" w:rsidRDefault="009A1DCE" w:rsidP="009A1DCE">
            <w:pPr>
              <w:jc w:val="both"/>
              <w:rPr>
                <w:ins w:id="359" w:author="Виталий" w:date="2022-02-23T15:29:00Z"/>
                <w:bCs/>
              </w:rPr>
            </w:pPr>
            <w:ins w:id="360" w:author="Виталий" w:date="2022-02-23T15:29:00Z">
              <w:r w:rsidRPr="00A21912">
                <w:t xml:space="preserve">Сценография 1960-х годов. Закон </w:t>
              </w:r>
              <w:proofErr w:type="spellStart"/>
              <w:r w:rsidRPr="00A21912">
                <w:t>центричности</w:t>
              </w:r>
              <w:proofErr w:type="spellEnd"/>
              <w:r w:rsidRPr="00A21912">
                <w:t>. Закон ритмической организации.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1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660FC16" w14:textId="7CA03F21" w:rsidR="009A1DCE" w:rsidRDefault="009A1DCE" w:rsidP="009A1DCE">
            <w:pPr>
              <w:tabs>
                <w:tab w:val="left" w:pos="708"/>
              </w:tabs>
              <w:jc w:val="both"/>
              <w:rPr>
                <w:ins w:id="362" w:author="Виталий" w:date="2022-02-23T15:29:00Z"/>
              </w:rPr>
            </w:pPr>
            <w:ins w:id="363" w:author="Виталий" w:date="2022-02-23T15:32:00Z">
              <w:r>
                <w:t>7</w:t>
              </w:r>
            </w:ins>
          </w:p>
        </w:tc>
      </w:tr>
      <w:tr w:rsidR="009A1DCE" w:rsidRPr="00CF1BE9" w14:paraId="0FE33CC3" w14:textId="77777777" w:rsidTr="009A1DCE">
        <w:trPr>
          <w:trHeight w:val="300"/>
          <w:jc w:val="center"/>
          <w:ins w:id="364" w:author="Виталий" w:date="2022-02-23T15:29:00Z"/>
          <w:trPrChange w:id="365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66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4F972B8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367" w:author="Виталий" w:date="2022-02-23T15:29:00Z"/>
              </w:rPr>
            </w:pPr>
            <w:ins w:id="368" w:author="Виталий" w:date="2022-02-23T15:29:00Z">
              <w:r>
                <w:t>9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69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0B2B783" w14:textId="77777777" w:rsidR="009A1DCE" w:rsidRPr="00CF1BE9" w:rsidRDefault="009A1DCE" w:rsidP="009A1DCE">
            <w:pPr>
              <w:jc w:val="both"/>
              <w:rPr>
                <w:ins w:id="370" w:author="Виталий" w:date="2022-02-23T15:29:00Z"/>
                <w:bCs/>
              </w:rPr>
            </w:pPr>
            <w:ins w:id="371" w:author="Виталий" w:date="2022-02-23T15:29:00Z">
              <w:r w:rsidRPr="00A21912">
                <w:t>Сценография 1970-годов. Понятие контрастности, цвета, выразительность линий.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2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336FF0C" w14:textId="2AA2BFD6" w:rsidR="009A1DCE" w:rsidRDefault="009A1DCE" w:rsidP="009A1DCE">
            <w:pPr>
              <w:tabs>
                <w:tab w:val="left" w:pos="708"/>
              </w:tabs>
              <w:jc w:val="both"/>
              <w:rPr>
                <w:ins w:id="373" w:author="Виталий" w:date="2022-02-23T15:29:00Z"/>
              </w:rPr>
            </w:pPr>
            <w:ins w:id="374" w:author="Виталий" w:date="2022-02-23T15:32:00Z">
              <w:r>
                <w:t>7</w:t>
              </w:r>
            </w:ins>
          </w:p>
        </w:tc>
      </w:tr>
      <w:tr w:rsidR="009A1DCE" w:rsidRPr="00CF1BE9" w14:paraId="46EAEF15" w14:textId="77777777" w:rsidTr="009A1DCE">
        <w:trPr>
          <w:trHeight w:val="300"/>
          <w:jc w:val="center"/>
          <w:ins w:id="375" w:author="Виталий" w:date="2022-02-23T15:29:00Z"/>
          <w:trPrChange w:id="376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77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B9ED0AB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378" w:author="Виталий" w:date="2022-02-23T15:29:00Z"/>
              </w:rPr>
            </w:pPr>
            <w:ins w:id="379" w:author="Виталий" w:date="2022-02-23T15:29:00Z">
              <w:r>
                <w:t>10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80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36B80311" w14:textId="77777777" w:rsidR="009A1DCE" w:rsidRPr="00D2333A" w:rsidRDefault="009A1DCE" w:rsidP="009A1DCE">
            <w:pPr>
              <w:jc w:val="both"/>
              <w:rPr>
                <w:ins w:id="381" w:author="Виталий" w:date="2022-02-23T15:29:00Z"/>
              </w:rPr>
            </w:pPr>
            <w:ins w:id="382" w:author="Виталий" w:date="2022-02-23T15:29:00Z">
              <w:r w:rsidRPr="00A21912">
                <w:t>Сценография 1980-90-х годов. Подчинение формы содержанию.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3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C5A7FF0" w14:textId="40A64F7B" w:rsidR="009A1DCE" w:rsidRDefault="009A1DCE" w:rsidP="009A1DCE">
            <w:pPr>
              <w:tabs>
                <w:tab w:val="left" w:pos="708"/>
              </w:tabs>
              <w:jc w:val="both"/>
              <w:rPr>
                <w:ins w:id="384" w:author="Виталий" w:date="2022-02-23T15:29:00Z"/>
              </w:rPr>
            </w:pPr>
            <w:ins w:id="385" w:author="Виталий" w:date="2022-02-23T15:32:00Z">
              <w:r>
                <w:t>7</w:t>
              </w:r>
            </w:ins>
          </w:p>
        </w:tc>
      </w:tr>
      <w:tr w:rsidR="009A1DCE" w:rsidRPr="00CF1BE9" w14:paraId="053CD310" w14:textId="77777777" w:rsidTr="009A1DCE">
        <w:trPr>
          <w:trHeight w:val="300"/>
          <w:jc w:val="center"/>
          <w:ins w:id="386" w:author="Виталий" w:date="2022-02-23T15:29:00Z"/>
          <w:trPrChange w:id="387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88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DE2CAC0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389" w:author="Виталий" w:date="2022-02-23T15:29:00Z"/>
              </w:rPr>
            </w:pPr>
            <w:ins w:id="390" w:author="Виталий" w:date="2022-02-23T15:29:00Z">
              <w:r>
                <w:t>11</w:t>
              </w:r>
            </w:ins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391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0890496" w14:textId="77777777" w:rsidR="009A1DCE" w:rsidRPr="00D2333A" w:rsidRDefault="009A1DCE" w:rsidP="009A1DCE">
            <w:pPr>
              <w:jc w:val="both"/>
              <w:rPr>
                <w:ins w:id="392" w:author="Виталий" w:date="2022-02-23T15:29:00Z"/>
              </w:rPr>
            </w:pPr>
            <w:ins w:id="393" w:author="Виталий" w:date="2022-02-23T15:29:00Z">
              <w:r w:rsidRPr="00A21912">
                <w:t>Современная сценография. Цвет на сцене. Гармония, психология цвета. Понятие перспективы.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94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81CA5A" w14:textId="4743FA40" w:rsidR="009A1DCE" w:rsidRDefault="009A1DCE" w:rsidP="009A1DCE">
            <w:pPr>
              <w:tabs>
                <w:tab w:val="left" w:pos="708"/>
              </w:tabs>
              <w:jc w:val="both"/>
              <w:rPr>
                <w:ins w:id="395" w:author="Виталий" w:date="2022-02-23T15:29:00Z"/>
              </w:rPr>
            </w:pPr>
            <w:ins w:id="396" w:author="Виталий" w:date="2022-02-23T15:32:00Z">
              <w:r>
                <w:t>8</w:t>
              </w:r>
            </w:ins>
          </w:p>
        </w:tc>
      </w:tr>
      <w:tr w:rsidR="009A1DCE" w:rsidRPr="00CF1BE9" w14:paraId="2D2FE62C" w14:textId="77777777" w:rsidTr="009A1DCE">
        <w:trPr>
          <w:trHeight w:val="300"/>
          <w:jc w:val="center"/>
          <w:ins w:id="397" w:author="Виталий" w:date="2022-02-23T15:29:00Z"/>
          <w:trPrChange w:id="398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99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979C3AA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400" w:author="Виталий" w:date="2022-02-23T15:29:00Z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401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1F5402BD" w14:textId="77777777" w:rsidR="009A1DCE" w:rsidRDefault="009A1DCE" w:rsidP="009A1DCE">
            <w:pPr>
              <w:jc w:val="both"/>
              <w:rPr>
                <w:ins w:id="402" w:author="Виталий" w:date="2022-02-23T15:29:00Z"/>
              </w:rPr>
            </w:pPr>
            <w:ins w:id="403" w:author="Виталий" w:date="2022-02-23T15:29:00Z">
              <w:r>
                <w:t>экзамен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04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4F9C60D" w14:textId="15E4378E" w:rsidR="009A1DCE" w:rsidRDefault="009A1DCE" w:rsidP="009A1DCE">
            <w:pPr>
              <w:tabs>
                <w:tab w:val="left" w:pos="708"/>
              </w:tabs>
              <w:jc w:val="both"/>
              <w:rPr>
                <w:ins w:id="405" w:author="Виталий" w:date="2022-02-23T15:29:00Z"/>
              </w:rPr>
            </w:pPr>
            <w:ins w:id="406" w:author="Виталий" w:date="2022-02-23T15:32:00Z">
              <w:r>
                <w:t>9</w:t>
              </w:r>
            </w:ins>
          </w:p>
        </w:tc>
      </w:tr>
      <w:tr w:rsidR="009A1DCE" w:rsidRPr="00CF1BE9" w14:paraId="67517F37" w14:textId="77777777" w:rsidTr="009A1DCE">
        <w:trPr>
          <w:trHeight w:val="300"/>
          <w:jc w:val="center"/>
          <w:ins w:id="407" w:author="Виталий" w:date="2022-02-23T15:29:00Z"/>
          <w:trPrChange w:id="408" w:author="Виталий" w:date="2022-02-23T15:34:00Z">
            <w:trPr>
              <w:trHeight w:val="300"/>
              <w:jc w:val="center"/>
            </w:trPr>
          </w:trPrChange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09" w:author="Виталий" w:date="2022-02-23T15:34:00Z"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19DECCB" w14:textId="77777777" w:rsidR="009A1DCE" w:rsidRDefault="009A1DCE" w:rsidP="009A1DCE">
            <w:pPr>
              <w:tabs>
                <w:tab w:val="left" w:pos="708"/>
              </w:tabs>
              <w:jc w:val="both"/>
              <w:rPr>
                <w:ins w:id="410" w:author="Виталий" w:date="2022-02-23T15:29:00Z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tcPrChange w:id="411" w:author="Виталий" w:date="2022-02-23T15:34:00Z">
              <w:tcPr>
                <w:tcW w:w="6946" w:type="dxa"/>
                <w:tcBorders>
                  <w:top w:val="single" w:sz="4" w:space="0" w:color="auto"/>
                  <w:bottom w:val="single" w:sz="4" w:space="0" w:color="auto"/>
                </w:tcBorders>
              </w:tcPr>
            </w:tcPrChange>
          </w:tcPr>
          <w:p w14:paraId="4291F42C" w14:textId="77777777" w:rsidR="009A1DCE" w:rsidRDefault="009A1DCE" w:rsidP="009A1DCE">
            <w:pPr>
              <w:jc w:val="both"/>
              <w:rPr>
                <w:ins w:id="412" w:author="Виталий" w:date="2022-02-23T15:29:00Z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413" w:author="Виталий" w:date="2022-02-23T15:34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451204F" w14:textId="393E88B1" w:rsidR="009A1DCE" w:rsidRDefault="009A1DCE" w:rsidP="009A1DCE">
            <w:pPr>
              <w:tabs>
                <w:tab w:val="left" w:pos="708"/>
              </w:tabs>
              <w:jc w:val="both"/>
              <w:rPr>
                <w:ins w:id="414" w:author="Виталий" w:date="2022-02-23T15:29:00Z"/>
              </w:rPr>
            </w:pPr>
            <w:ins w:id="415" w:author="Виталий" w:date="2022-02-23T15:34:00Z">
              <w:r>
                <w:t>100</w:t>
              </w:r>
            </w:ins>
          </w:p>
        </w:tc>
      </w:tr>
    </w:tbl>
    <w:p w14:paraId="452615D0" w14:textId="548E9466" w:rsidR="006238D1" w:rsidRPr="00E80631" w:rsidRDefault="006238D1">
      <w:pPr>
        <w:ind w:left="709"/>
        <w:jc w:val="both"/>
        <w:rPr>
          <w:b/>
          <w:bCs/>
          <w:i/>
        </w:rPr>
        <w:pPrChange w:id="416" w:author="Виталий" w:date="2022-02-23T15:29:00Z">
          <w:pPr>
            <w:jc w:val="both"/>
          </w:pPr>
        </w:pPrChange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E80631">
        <w:rPr>
          <w:bCs/>
          <w:iCs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>
      <w:pPr>
        <w:jc w:val="both"/>
        <w:rPr>
          <w:b/>
        </w:rPr>
        <w:pPrChange w:id="417" w:author="Виталий" w:date="2022-02-23T15:49:00Z">
          <w:pPr>
            <w:ind w:firstLine="720"/>
            <w:jc w:val="both"/>
          </w:pPr>
        </w:pPrChange>
      </w:pPr>
      <w:r w:rsidRPr="00E80631">
        <w:rPr>
          <w:b/>
        </w:rPr>
        <w:t>Консультации</w:t>
      </w:r>
    </w:p>
    <w:p w14:paraId="2384BA26" w14:textId="77777777" w:rsidR="006238D1" w:rsidRDefault="006238D1">
      <w:pPr>
        <w:jc w:val="both"/>
        <w:pPrChange w:id="418" w:author="Виталий" w:date="2022-02-23T15:49:00Z">
          <w:pPr>
            <w:ind w:firstLine="720"/>
            <w:jc w:val="both"/>
          </w:pPr>
        </w:pPrChange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178CFE44" w:rsidR="006238D1" w:rsidRPr="00597F08" w:rsidDel="00597F08" w:rsidRDefault="006238D1" w:rsidP="005F5FDE">
      <w:pPr>
        <w:ind w:firstLine="720"/>
        <w:jc w:val="both"/>
        <w:rPr>
          <w:del w:id="419" w:author="Виталий" w:date="2022-02-23T15:37:00Z"/>
          <w:b/>
          <w:bCs/>
        </w:rPr>
      </w:pPr>
      <w:del w:id="420" w:author="Виталий" w:date="2022-02-23T15:37:00Z">
        <w:r w:rsidRPr="00597F08" w:rsidDel="00597F08">
          <w:rPr>
            <w:b/>
            <w:bCs/>
          </w:rPr>
          <w:lastRenderedPageBreak/>
          <w:delText>Правила написания научных текстов</w:delText>
        </w:r>
      </w:del>
    </w:p>
    <w:p w14:paraId="102FF39B" w14:textId="73BD271B" w:rsidR="006238D1" w:rsidRPr="00597F08" w:rsidDel="00597F08" w:rsidRDefault="006238D1" w:rsidP="005F5FDE">
      <w:pPr>
        <w:ind w:firstLine="720"/>
        <w:jc w:val="both"/>
        <w:rPr>
          <w:del w:id="421" w:author="Виталий" w:date="2022-02-23T15:37:00Z"/>
          <w:b/>
          <w:bCs/>
        </w:rPr>
      </w:pPr>
      <w:del w:id="422" w:author="Виталий" w:date="2022-02-23T15:37:00Z">
        <w:r w:rsidRPr="00597F08" w:rsidDel="00597F08">
          <w:rPr>
            <w:b/>
            <w:bCs/>
          </w:rPr>
          <w:delText>(рефератов, эссе, докладов и др. работ):</w:delText>
        </w:r>
      </w:del>
    </w:p>
    <w:p w14:paraId="1AA14CD7" w14:textId="3A923956" w:rsidR="006238D1" w:rsidRPr="00597F08" w:rsidDel="00597F08" w:rsidRDefault="006238D1" w:rsidP="005F5FDE">
      <w:pPr>
        <w:ind w:firstLine="720"/>
        <w:jc w:val="both"/>
        <w:rPr>
          <w:del w:id="423" w:author="Виталий" w:date="2022-02-23T15:37:00Z"/>
          <w:b/>
          <w:rPrChange w:id="424" w:author="Виталий" w:date="2022-02-23T15:37:00Z">
            <w:rPr>
              <w:del w:id="425" w:author="Виталий" w:date="2022-02-23T15:37:00Z"/>
            </w:rPr>
          </w:rPrChange>
        </w:rPr>
      </w:pPr>
    </w:p>
    <w:p w14:paraId="390D8B2E" w14:textId="6FCCDF9E" w:rsidR="006238D1" w:rsidRPr="00597F08" w:rsidDel="00597F08" w:rsidRDefault="006238D1" w:rsidP="005F5FDE">
      <w:pPr>
        <w:ind w:firstLine="720"/>
        <w:jc w:val="both"/>
        <w:rPr>
          <w:del w:id="426" w:author="Виталий" w:date="2022-02-23T15:37:00Z"/>
          <w:b/>
          <w:rPrChange w:id="427" w:author="Виталий" w:date="2022-02-23T15:37:00Z">
            <w:rPr>
              <w:del w:id="428" w:author="Виталий" w:date="2022-02-23T15:37:00Z"/>
            </w:rPr>
          </w:rPrChange>
        </w:rPr>
      </w:pPr>
      <w:del w:id="429" w:author="Виталий" w:date="2022-02-23T15:37:00Z">
        <w:r w:rsidRPr="00597F08" w:rsidDel="00597F08">
          <w:rPr>
            <w:b/>
            <w:rPrChange w:id="430" w:author="Виталий" w:date="2022-02-23T15:37:00Z">
              <w:rPr/>
            </w:rPrChange>
          </w:rPr>
          <w:delText>• Важно разобраться сначала, какова истинная цель научного текста - это поможет студенту разумно распределить свои силы и время.</w:delText>
        </w:r>
      </w:del>
    </w:p>
    <w:p w14:paraId="57A12A98" w14:textId="50780EBA" w:rsidR="006238D1" w:rsidRPr="00597F08" w:rsidDel="00597F08" w:rsidRDefault="006238D1" w:rsidP="005F5FDE">
      <w:pPr>
        <w:ind w:firstLine="720"/>
        <w:jc w:val="both"/>
        <w:rPr>
          <w:del w:id="431" w:author="Виталий" w:date="2022-02-23T15:37:00Z"/>
          <w:b/>
          <w:rPrChange w:id="432" w:author="Виталий" w:date="2022-02-23T15:37:00Z">
            <w:rPr>
              <w:del w:id="433" w:author="Виталий" w:date="2022-02-23T15:37:00Z"/>
            </w:rPr>
          </w:rPrChange>
        </w:rPr>
      </w:pPr>
      <w:del w:id="434" w:author="Виталий" w:date="2022-02-23T15:37:00Z">
        <w:r w:rsidRPr="00597F08" w:rsidDel="00597F08">
          <w:rPr>
            <w:b/>
            <w:rPrChange w:id="435" w:author="Виталий" w:date="2022-02-23T15:37:00Z">
              <w:rPr/>
            </w:rPrChange>
          </w:rPr>
          <w:delText>• Важно разобраться, кто будет «читателем» Вашей работы.</w:delText>
        </w:r>
      </w:del>
    </w:p>
    <w:p w14:paraId="5CEBDC9D" w14:textId="0923B49E" w:rsidR="006238D1" w:rsidRPr="00597F08" w:rsidDel="00597F08" w:rsidRDefault="006238D1" w:rsidP="005F5FDE">
      <w:pPr>
        <w:ind w:firstLine="720"/>
        <w:jc w:val="both"/>
        <w:rPr>
          <w:del w:id="436" w:author="Виталий" w:date="2022-02-23T15:37:00Z"/>
          <w:b/>
          <w:rPrChange w:id="437" w:author="Виталий" w:date="2022-02-23T15:37:00Z">
            <w:rPr>
              <w:del w:id="438" w:author="Виталий" w:date="2022-02-23T15:37:00Z"/>
            </w:rPr>
          </w:rPrChange>
        </w:rPr>
      </w:pPr>
      <w:del w:id="439" w:author="Виталий" w:date="2022-02-23T15:37:00Z">
        <w:r w:rsidRPr="00597F08" w:rsidDel="00597F08">
          <w:rPr>
            <w:b/>
            <w:rPrChange w:id="440" w:author="Виталий" w:date="2022-02-23T15:37:00Z">
              <w:rPr/>
            </w:rPrChange>
          </w:rPr>
          <w:delText>• Писать серьезные работы следует тогда, когда есть о чем писать и когда есть настроение поделиться своими рассуждениями.</w:delText>
        </w:r>
      </w:del>
    </w:p>
    <w:p w14:paraId="5F7B533E" w14:textId="333E0F4A" w:rsidR="006238D1" w:rsidRPr="00597F08" w:rsidDel="00597F08" w:rsidRDefault="006238D1" w:rsidP="005F5FDE">
      <w:pPr>
        <w:ind w:firstLine="720"/>
        <w:jc w:val="both"/>
        <w:rPr>
          <w:del w:id="441" w:author="Виталий" w:date="2022-02-23T15:37:00Z"/>
          <w:b/>
          <w:rPrChange w:id="442" w:author="Виталий" w:date="2022-02-23T15:37:00Z">
            <w:rPr>
              <w:del w:id="443" w:author="Виталий" w:date="2022-02-23T15:37:00Z"/>
            </w:rPr>
          </w:rPrChange>
        </w:rPr>
      </w:pPr>
      <w:del w:id="444" w:author="Виталий" w:date="2022-02-23T15:37:00Z">
        <w:r w:rsidRPr="00597F08" w:rsidDel="00597F08">
          <w:rPr>
            <w:b/>
            <w:rPrChange w:id="445" w:author="Виталий" w:date="2022-02-23T15:37:00Z">
              <w:rPr/>
            </w:rPrChange>
          </w:rPr>
          <w:delText xml:space="preserve">• Как создать у себя подходящее творческое настроение для работы над научным текстом (как найти «вдохновение»)? </w:delText>
        </w:r>
      </w:del>
    </w:p>
    <w:p w14:paraId="1935540F" w14:textId="0BF1A3B7" w:rsidR="006238D1" w:rsidRPr="00597F08" w:rsidDel="00597F08" w:rsidRDefault="006238D1" w:rsidP="005F5FDE">
      <w:pPr>
        <w:ind w:firstLine="720"/>
        <w:jc w:val="both"/>
        <w:rPr>
          <w:del w:id="446" w:author="Виталий" w:date="2022-02-23T15:37:00Z"/>
          <w:b/>
          <w:rPrChange w:id="447" w:author="Виталий" w:date="2022-02-23T15:37:00Z">
            <w:rPr>
              <w:del w:id="448" w:author="Виталий" w:date="2022-02-23T15:37:00Z"/>
            </w:rPr>
          </w:rPrChange>
        </w:rPr>
      </w:pPr>
      <w:del w:id="449" w:author="Виталий" w:date="2022-02-23T15:37:00Z">
        <w:r w:rsidRPr="00597F08" w:rsidDel="00597F08">
          <w:rPr>
            <w:b/>
            <w:rPrChange w:id="450" w:author="Виталий" w:date="2022-02-23T15:37:00Z">
              <w:rPr/>
            </w:rPrChange>
          </w:rPr>
          <w:delTex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delText>
        </w:r>
      </w:del>
    </w:p>
    <w:p w14:paraId="2DE67175" w14:textId="28D1FB2B" w:rsidR="006238D1" w:rsidRPr="00597F08" w:rsidDel="00597F08" w:rsidRDefault="006238D1" w:rsidP="005F5FDE">
      <w:pPr>
        <w:ind w:firstLine="720"/>
        <w:jc w:val="both"/>
        <w:rPr>
          <w:del w:id="451" w:author="Виталий" w:date="2022-02-23T15:37:00Z"/>
          <w:b/>
          <w:rPrChange w:id="452" w:author="Виталий" w:date="2022-02-23T15:37:00Z">
            <w:rPr>
              <w:del w:id="453" w:author="Виталий" w:date="2022-02-23T15:37:00Z"/>
            </w:rPr>
          </w:rPrChange>
        </w:rPr>
      </w:pPr>
      <w:del w:id="454" w:author="Виталий" w:date="2022-02-23T15:37:00Z">
        <w:r w:rsidRPr="00597F08" w:rsidDel="00597F08">
          <w:rPr>
            <w:b/>
            <w:rPrChange w:id="455" w:author="Виталий" w:date="2022-02-23T15:37:00Z">
              <w:rPr/>
            </w:rPrChange>
          </w:rPr>
          <w:delTex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delText>
        </w:r>
      </w:del>
    </w:p>
    <w:p w14:paraId="7C9B5D35" w14:textId="40D18715" w:rsidR="006238D1" w:rsidRPr="00597F08" w:rsidDel="00597F08" w:rsidRDefault="006238D1" w:rsidP="005F5FDE">
      <w:pPr>
        <w:ind w:firstLine="720"/>
        <w:jc w:val="both"/>
        <w:rPr>
          <w:del w:id="456" w:author="Виталий" w:date="2022-02-23T15:37:00Z"/>
          <w:b/>
          <w:rPrChange w:id="457" w:author="Виталий" w:date="2022-02-23T15:37:00Z">
            <w:rPr>
              <w:del w:id="458" w:author="Виталий" w:date="2022-02-23T15:37:00Z"/>
            </w:rPr>
          </w:rPrChange>
        </w:rPr>
      </w:pPr>
      <w:del w:id="459" w:author="Виталий" w:date="2022-02-23T15:37:00Z">
        <w:r w:rsidRPr="00597F08" w:rsidDel="00597F08">
          <w:rPr>
            <w:b/>
            <w:rPrChange w:id="460" w:author="Виталий" w:date="2022-02-23T15:37:00Z">
              <w:rPr/>
            </w:rPrChange>
          </w:rPr>
          <w:delTex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delText>
        </w:r>
      </w:del>
    </w:p>
    <w:p w14:paraId="6F53B3EF" w14:textId="41F4CA9E" w:rsidR="006238D1" w:rsidRPr="00597F08" w:rsidDel="00597F08" w:rsidRDefault="006238D1" w:rsidP="005F5FDE">
      <w:pPr>
        <w:ind w:firstLine="720"/>
        <w:jc w:val="both"/>
        <w:rPr>
          <w:del w:id="461" w:author="Виталий" w:date="2022-02-23T15:37:00Z"/>
          <w:b/>
          <w:rPrChange w:id="462" w:author="Виталий" w:date="2022-02-23T15:37:00Z">
            <w:rPr>
              <w:del w:id="463" w:author="Виталий" w:date="2022-02-23T15:37:00Z"/>
            </w:rPr>
          </w:rPrChange>
        </w:rPr>
      </w:pPr>
      <w:del w:id="464" w:author="Виталий" w:date="2022-02-23T15:37:00Z">
        <w:r w:rsidRPr="00597F08" w:rsidDel="00597F08">
          <w:rPr>
            <w:b/>
            <w:rPrChange w:id="465" w:author="Виталий" w:date="2022-02-23T15:37:00Z">
              <w:rPr/>
            </w:rPrChange>
          </w:rPr>
          <w:delTex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delText>
        </w:r>
      </w:del>
    </w:p>
    <w:p w14:paraId="792AD76D" w14:textId="1A6F09B5" w:rsidR="006238D1" w:rsidRPr="00597F08" w:rsidDel="00597F08" w:rsidRDefault="006238D1" w:rsidP="005F5FDE">
      <w:pPr>
        <w:ind w:firstLine="720"/>
        <w:jc w:val="both"/>
        <w:rPr>
          <w:del w:id="466" w:author="Виталий" w:date="2022-02-23T15:37:00Z"/>
          <w:b/>
          <w:rPrChange w:id="467" w:author="Виталий" w:date="2022-02-23T15:37:00Z">
            <w:rPr>
              <w:del w:id="468" w:author="Виталий" w:date="2022-02-23T15:37:00Z"/>
            </w:rPr>
          </w:rPrChange>
        </w:rPr>
      </w:pPr>
      <w:del w:id="469" w:author="Виталий" w:date="2022-02-23T15:37:00Z">
        <w:r w:rsidRPr="00597F08" w:rsidDel="00597F08">
          <w:rPr>
            <w:b/>
            <w:rPrChange w:id="470" w:author="Виталий" w:date="2022-02-23T15:37:00Z">
              <w:rPr/>
            </w:rPrChange>
          </w:rPr>
          <w:delText>Объем текста и различные оформительские требования во многом зависят от принятых в учебном заведении порядков.</w:delText>
        </w:r>
        <w:bookmarkStart w:id="471" w:name="_Toc87884424"/>
      </w:del>
    </w:p>
    <w:p w14:paraId="7B975752" w14:textId="30D42558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72" w:author="Виталий" w:date="2022-02-23T15:37:00Z"/>
          <w:b/>
          <w:bCs/>
        </w:rPr>
      </w:pPr>
    </w:p>
    <w:p w14:paraId="77FDE630" w14:textId="5F668510" w:rsidR="006238D1" w:rsidRPr="00597F08" w:rsidDel="00597F08" w:rsidRDefault="006238D1" w:rsidP="005F5FDE">
      <w:pPr>
        <w:ind w:firstLine="720"/>
        <w:jc w:val="both"/>
        <w:rPr>
          <w:del w:id="473" w:author="Виталий" w:date="2022-02-23T15:37:00Z"/>
          <w:b/>
          <w:bCs/>
        </w:rPr>
      </w:pPr>
      <w:del w:id="474" w:author="Виталий" w:date="2022-02-23T15:37:00Z">
        <w:r w:rsidRPr="00597F08" w:rsidDel="00597F08">
          <w:rPr>
            <w:b/>
            <w:bCs/>
          </w:rPr>
          <w:delText xml:space="preserve">ДОКЛАД </w:delText>
        </w:r>
      </w:del>
    </w:p>
    <w:p w14:paraId="6274B3F3" w14:textId="7B0BA03C" w:rsidR="006238D1" w:rsidRPr="00597F08" w:rsidDel="00597F08" w:rsidRDefault="006238D1" w:rsidP="005F5FDE">
      <w:pPr>
        <w:ind w:firstLine="720"/>
        <w:jc w:val="both"/>
        <w:rPr>
          <w:del w:id="475" w:author="Виталий" w:date="2022-02-23T15:37:00Z"/>
          <w:b/>
          <w:bCs/>
        </w:rPr>
      </w:pPr>
    </w:p>
    <w:p w14:paraId="32285C80" w14:textId="44837467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76" w:author="Виталий" w:date="2022-02-23T15:37:00Z"/>
          <w:b/>
          <w:rPrChange w:id="477" w:author="Виталий" w:date="2022-02-23T15:37:00Z">
            <w:rPr>
              <w:del w:id="478" w:author="Виталий" w:date="2022-02-23T15:37:00Z"/>
            </w:rPr>
          </w:rPrChange>
        </w:rPr>
      </w:pPr>
      <w:del w:id="479" w:author="Виталий" w:date="2022-02-23T15:37:00Z">
        <w:r w:rsidRPr="00597F08" w:rsidDel="00597F08">
          <w:rPr>
            <w:b/>
            <w:rPrChange w:id="480" w:author="Виталий" w:date="2022-02-23T15:37:00Z">
              <w:rPr/>
            </w:rPrChange>
          </w:rPr>
          <w:delText>Цель доклада зависит от целей обобщения материала, который будет содержаться в докладе.</w:delText>
        </w:r>
      </w:del>
    </w:p>
    <w:p w14:paraId="51717191" w14:textId="5E5CBE69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81" w:author="Виталий" w:date="2022-02-23T15:37:00Z"/>
          <w:b/>
          <w:rPrChange w:id="482" w:author="Виталий" w:date="2022-02-23T15:37:00Z">
            <w:rPr>
              <w:del w:id="483" w:author="Виталий" w:date="2022-02-23T15:37:00Z"/>
            </w:rPr>
          </w:rPrChange>
        </w:rPr>
      </w:pPr>
      <w:del w:id="484" w:author="Виталий" w:date="2022-02-23T15:37:00Z">
        <w:r w:rsidRPr="00597F08" w:rsidDel="00597F08">
          <w:rPr>
            <w:b/>
            <w:rPrChange w:id="485" w:author="Виталий" w:date="2022-02-23T15:37:00Z">
              <w:rPr/>
            </w:rPrChange>
          </w:rPr>
          <w:delTex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delText>
        </w:r>
      </w:del>
    </w:p>
    <w:p w14:paraId="081EA411" w14:textId="3E1BCE7E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86" w:author="Виталий" w:date="2022-02-23T15:37:00Z"/>
          <w:b/>
          <w:rPrChange w:id="487" w:author="Виталий" w:date="2022-02-23T15:37:00Z">
            <w:rPr>
              <w:del w:id="488" w:author="Виталий" w:date="2022-02-23T15:37:00Z"/>
            </w:rPr>
          </w:rPrChange>
        </w:rPr>
      </w:pPr>
      <w:del w:id="489" w:author="Виталий" w:date="2022-02-23T15:37:00Z">
        <w:r w:rsidRPr="00597F08" w:rsidDel="00597F08">
          <w:rPr>
            <w:b/>
            <w:rPrChange w:id="490" w:author="Виталий" w:date="2022-02-23T15:37:00Z">
              <w:rPr/>
            </w:rPrChange>
          </w:rPr>
          <w:delTex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delText>
        </w:r>
      </w:del>
    </w:p>
    <w:p w14:paraId="1A88D23B" w14:textId="257DE68F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91" w:author="Виталий" w:date="2022-02-23T15:37:00Z"/>
          <w:b/>
          <w:rPrChange w:id="492" w:author="Виталий" w:date="2022-02-23T15:37:00Z">
            <w:rPr>
              <w:del w:id="493" w:author="Виталий" w:date="2022-02-23T15:37:00Z"/>
            </w:rPr>
          </w:rPrChange>
        </w:rPr>
      </w:pPr>
      <w:del w:id="494" w:author="Виталий" w:date="2022-02-23T15:37:00Z">
        <w:r w:rsidRPr="00597F08" w:rsidDel="00597F08">
          <w:rPr>
            <w:b/>
            <w:rPrChange w:id="495" w:author="Виталий" w:date="2022-02-23T15:37:00Z">
              <w:rPr/>
            </w:rPrChange>
          </w:rPr>
          <w:delTex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delText>
        </w:r>
      </w:del>
    </w:p>
    <w:p w14:paraId="0DF5E1CD" w14:textId="5F48AB26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496" w:author="Виталий" w:date="2022-02-23T15:37:00Z"/>
          <w:b/>
          <w:rPrChange w:id="497" w:author="Виталий" w:date="2022-02-23T15:37:00Z">
            <w:rPr>
              <w:del w:id="498" w:author="Виталий" w:date="2022-02-23T15:37:00Z"/>
            </w:rPr>
          </w:rPrChange>
        </w:rPr>
      </w:pPr>
      <w:del w:id="499" w:author="Виталий" w:date="2022-02-23T15:37:00Z">
        <w:r w:rsidRPr="00597F08" w:rsidDel="00597F08">
          <w:rPr>
            <w:b/>
            <w:rPrChange w:id="500" w:author="Виталий" w:date="2022-02-23T15:37:00Z">
              <w:rPr/>
            </w:rPrChange>
          </w:rPr>
          <w:delText>Материал для доклада необходимо подбирать, обращая особое внимание на следующие его характеристики:</w:delText>
        </w:r>
      </w:del>
    </w:p>
    <w:p w14:paraId="2CE42A13" w14:textId="3D302959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01" w:author="Виталий" w:date="2022-02-23T15:37:00Z"/>
          <w:b/>
          <w:rPrChange w:id="502" w:author="Виталий" w:date="2022-02-23T15:37:00Z">
            <w:rPr>
              <w:del w:id="503" w:author="Виталий" w:date="2022-02-23T15:37:00Z"/>
            </w:rPr>
          </w:rPrChange>
        </w:rPr>
      </w:pPr>
      <w:del w:id="504" w:author="Виталий" w:date="2022-02-23T15:37:00Z">
        <w:r w:rsidRPr="00597F08" w:rsidDel="00597F08">
          <w:rPr>
            <w:b/>
            <w:rPrChange w:id="505" w:author="Виталий" w:date="2022-02-23T15:37:00Z">
              <w:rPr/>
            </w:rPrChange>
          </w:rPr>
          <w:delText>- отношение к теме исследования;</w:delText>
        </w:r>
      </w:del>
    </w:p>
    <w:p w14:paraId="482EE202" w14:textId="0398E685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06" w:author="Виталий" w:date="2022-02-23T15:37:00Z"/>
          <w:b/>
          <w:rPrChange w:id="507" w:author="Виталий" w:date="2022-02-23T15:37:00Z">
            <w:rPr>
              <w:del w:id="508" w:author="Виталий" w:date="2022-02-23T15:37:00Z"/>
            </w:rPr>
          </w:rPrChange>
        </w:rPr>
      </w:pPr>
      <w:del w:id="509" w:author="Виталий" w:date="2022-02-23T15:37:00Z">
        <w:r w:rsidRPr="00597F08" w:rsidDel="00597F08">
          <w:rPr>
            <w:b/>
            <w:rPrChange w:id="510" w:author="Виталий" w:date="2022-02-23T15:37:00Z">
              <w:rPr/>
            </w:rPrChange>
          </w:rPr>
          <w:delText>- компетентность автора материала;</w:delText>
        </w:r>
      </w:del>
    </w:p>
    <w:p w14:paraId="49A14F07" w14:textId="1EE2B81B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11" w:author="Виталий" w:date="2022-02-23T15:37:00Z"/>
          <w:b/>
          <w:rPrChange w:id="512" w:author="Виталий" w:date="2022-02-23T15:37:00Z">
            <w:rPr>
              <w:del w:id="513" w:author="Виталий" w:date="2022-02-23T15:37:00Z"/>
            </w:rPr>
          </w:rPrChange>
        </w:rPr>
      </w:pPr>
      <w:del w:id="514" w:author="Виталий" w:date="2022-02-23T15:37:00Z">
        <w:r w:rsidRPr="00597F08" w:rsidDel="00597F08">
          <w:rPr>
            <w:b/>
            <w:rPrChange w:id="515" w:author="Виталий" w:date="2022-02-23T15:37:00Z">
              <w:rPr/>
            </w:rPrChange>
          </w:rPr>
          <w:delText>- конкретизация и подробность;</w:delText>
        </w:r>
      </w:del>
    </w:p>
    <w:p w14:paraId="4C619363" w14:textId="5AF0A8AF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16" w:author="Виталий" w:date="2022-02-23T15:37:00Z"/>
          <w:b/>
          <w:rPrChange w:id="517" w:author="Виталий" w:date="2022-02-23T15:37:00Z">
            <w:rPr>
              <w:del w:id="518" w:author="Виталий" w:date="2022-02-23T15:37:00Z"/>
            </w:rPr>
          </w:rPrChange>
        </w:rPr>
      </w:pPr>
      <w:del w:id="519" w:author="Виталий" w:date="2022-02-23T15:37:00Z">
        <w:r w:rsidRPr="00597F08" w:rsidDel="00597F08">
          <w:rPr>
            <w:b/>
            <w:rPrChange w:id="520" w:author="Виталий" w:date="2022-02-23T15:37:00Z">
              <w:rPr/>
            </w:rPrChange>
          </w:rPr>
          <w:delText>- новизна;</w:delText>
        </w:r>
      </w:del>
    </w:p>
    <w:p w14:paraId="5660209E" w14:textId="32446A5A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21" w:author="Виталий" w:date="2022-02-23T15:37:00Z"/>
          <w:b/>
          <w:rPrChange w:id="522" w:author="Виталий" w:date="2022-02-23T15:37:00Z">
            <w:rPr>
              <w:del w:id="523" w:author="Виталий" w:date="2022-02-23T15:37:00Z"/>
            </w:rPr>
          </w:rPrChange>
        </w:rPr>
      </w:pPr>
      <w:del w:id="524" w:author="Виталий" w:date="2022-02-23T15:37:00Z">
        <w:r w:rsidRPr="00597F08" w:rsidDel="00597F08">
          <w:rPr>
            <w:b/>
            <w:rPrChange w:id="525" w:author="Виталий" w:date="2022-02-23T15:37:00Z">
              <w:rPr/>
            </w:rPrChange>
          </w:rPr>
          <w:delText>- научность и объективность;</w:delText>
        </w:r>
      </w:del>
    </w:p>
    <w:p w14:paraId="40D03D91" w14:textId="2B17DD16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26" w:author="Виталий" w:date="2022-02-23T15:37:00Z"/>
          <w:b/>
          <w:rPrChange w:id="527" w:author="Виталий" w:date="2022-02-23T15:37:00Z">
            <w:rPr>
              <w:del w:id="528" w:author="Виталий" w:date="2022-02-23T15:37:00Z"/>
            </w:rPr>
          </w:rPrChange>
        </w:rPr>
      </w:pPr>
      <w:del w:id="529" w:author="Виталий" w:date="2022-02-23T15:37:00Z">
        <w:r w:rsidRPr="00597F08" w:rsidDel="00597F08">
          <w:rPr>
            <w:b/>
            <w:rPrChange w:id="530" w:author="Виталий" w:date="2022-02-23T15:37:00Z">
              <w:rPr/>
            </w:rPrChange>
          </w:rPr>
          <w:delText>- значение для исследования.</w:delText>
        </w:r>
      </w:del>
    </w:p>
    <w:p w14:paraId="0FD6BA4C" w14:textId="58C7CB45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31" w:author="Виталий" w:date="2022-02-23T15:37:00Z"/>
          <w:b/>
          <w:rPrChange w:id="532" w:author="Виталий" w:date="2022-02-23T15:37:00Z">
            <w:rPr>
              <w:del w:id="533" w:author="Виталий" w:date="2022-02-23T15:37:00Z"/>
            </w:rPr>
          </w:rPrChange>
        </w:rPr>
      </w:pPr>
      <w:del w:id="534" w:author="Виталий" w:date="2022-02-23T15:37:00Z">
        <w:r w:rsidRPr="00597F08" w:rsidDel="00597F08">
          <w:rPr>
            <w:b/>
            <w:rPrChange w:id="535" w:author="Виталий" w:date="2022-02-23T15:37:00Z">
              <w:rPr/>
            </w:rPrChange>
          </w:rPr>
          <w:delTex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delText>
        </w:r>
      </w:del>
    </w:p>
    <w:p w14:paraId="3BB5A830" w14:textId="01C60497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36" w:author="Виталий" w:date="2022-02-23T15:37:00Z"/>
          <w:b/>
          <w:rPrChange w:id="537" w:author="Виталий" w:date="2022-02-23T15:37:00Z">
            <w:rPr>
              <w:del w:id="538" w:author="Виталий" w:date="2022-02-23T15:37:00Z"/>
            </w:rPr>
          </w:rPrChange>
        </w:rPr>
      </w:pPr>
      <w:del w:id="539" w:author="Виталий" w:date="2022-02-23T15:37:00Z">
        <w:r w:rsidRPr="00597F08" w:rsidDel="00597F08">
          <w:rPr>
            <w:b/>
            <w:rPrChange w:id="540" w:author="Виталий" w:date="2022-02-23T15:37:00Z">
              <w:rPr/>
            </w:rPrChange>
          </w:rPr>
          <w:delTex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delText>
        </w:r>
      </w:del>
    </w:p>
    <w:p w14:paraId="43020437" w14:textId="13251F4F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41" w:author="Виталий" w:date="2022-02-23T15:37:00Z"/>
          <w:b/>
          <w:rPrChange w:id="542" w:author="Виталий" w:date="2022-02-23T15:37:00Z">
            <w:rPr>
              <w:del w:id="543" w:author="Виталий" w:date="2022-02-23T15:37:00Z"/>
            </w:rPr>
          </w:rPrChange>
        </w:rPr>
      </w:pPr>
      <w:del w:id="544" w:author="Виталий" w:date="2022-02-23T15:37:00Z">
        <w:r w:rsidRPr="00597F08" w:rsidDel="00597F08">
          <w:rPr>
            <w:b/>
            <w:rPrChange w:id="545" w:author="Виталий" w:date="2022-02-23T15:37:00Z">
              <w:rPr/>
            </w:rPrChange>
          </w:rPr>
          <w:delText>Если в материале используются цитаты или определения других авторов, то необходимо ссылаться на таких авторов. </w:delText>
        </w:r>
      </w:del>
    </w:p>
    <w:p w14:paraId="3F689676" w14:textId="29ACFB92" w:rsidR="006238D1" w:rsidRPr="00597F08" w:rsidDel="00597F08" w:rsidRDefault="006238D1" w:rsidP="005F5FDE">
      <w:pPr>
        <w:shd w:val="clear" w:color="auto" w:fill="FFFFFF"/>
        <w:ind w:firstLine="567"/>
        <w:jc w:val="both"/>
        <w:rPr>
          <w:del w:id="546" w:author="Виталий" w:date="2022-02-23T15:37:00Z"/>
          <w:b/>
          <w:rPrChange w:id="547" w:author="Виталий" w:date="2022-02-23T15:37:00Z">
            <w:rPr>
              <w:del w:id="548" w:author="Виталий" w:date="2022-02-23T15:37:00Z"/>
            </w:rPr>
          </w:rPrChange>
        </w:rPr>
      </w:pPr>
      <w:del w:id="549" w:author="Виталий" w:date="2022-02-23T15:37:00Z">
        <w:r w:rsidRPr="00597F08" w:rsidDel="00597F08">
          <w:rPr>
            <w:b/>
            <w:rPrChange w:id="550" w:author="Виталий" w:date="2022-02-23T15:37:00Z">
              <w:rPr/>
            </w:rPrChange>
          </w:rPr>
          <w:delTex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delText>
        </w:r>
      </w:del>
    </w:p>
    <w:p w14:paraId="530B8DCE" w14:textId="6C3BE2D5" w:rsidR="00B13EF2" w:rsidRPr="00597F08" w:rsidDel="00597F08" w:rsidRDefault="00B13EF2" w:rsidP="00B13EF2">
      <w:pPr>
        <w:jc w:val="both"/>
        <w:rPr>
          <w:del w:id="551" w:author="Виталий" w:date="2022-02-23T15:37:00Z"/>
          <w:b/>
          <w:rPrChange w:id="552" w:author="Виталий" w:date="2022-02-23T15:37:00Z">
            <w:rPr>
              <w:del w:id="553" w:author="Виталий" w:date="2022-02-23T15:37:00Z"/>
            </w:rPr>
          </w:rPrChange>
        </w:rPr>
      </w:pPr>
    </w:p>
    <w:p w14:paraId="74AF4A37" w14:textId="12FBE4D8" w:rsidR="00B13EF2" w:rsidRPr="00597F08" w:rsidDel="00597F08" w:rsidRDefault="00B13EF2" w:rsidP="00B13EF2">
      <w:pPr>
        <w:ind w:firstLine="567"/>
        <w:jc w:val="both"/>
        <w:rPr>
          <w:del w:id="554" w:author="Виталий" w:date="2022-02-23T15:37:00Z"/>
          <w:b/>
          <w:rPrChange w:id="555" w:author="Виталий" w:date="2022-02-23T15:37:00Z">
            <w:rPr>
              <w:del w:id="556" w:author="Виталий" w:date="2022-02-23T15:37:00Z"/>
            </w:rPr>
          </w:rPrChange>
        </w:rPr>
      </w:pPr>
      <w:del w:id="557" w:author="Виталий" w:date="2022-02-23T15:37:00Z">
        <w:r w:rsidRPr="00597F08" w:rsidDel="00597F08">
          <w:rPr>
            <w:b/>
            <w:rPrChange w:id="558" w:author="Виталий" w:date="2022-02-23T15:37:00Z">
              <w:rPr/>
            </w:rPrChange>
          </w:rPr>
          <w:delText xml:space="preserve">Деловая и/или ролевая игра </w:delText>
        </w:r>
      </w:del>
    </w:p>
    <w:p w14:paraId="03BF23C9" w14:textId="38CEBE42" w:rsidR="00B13EF2" w:rsidRPr="00597F08" w:rsidDel="00597F08" w:rsidRDefault="00B13EF2" w:rsidP="00B13EF2">
      <w:pPr>
        <w:jc w:val="both"/>
        <w:rPr>
          <w:del w:id="559" w:author="Виталий" w:date="2022-02-23T15:37:00Z"/>
          <w:b/>
          <w:rPrChange w:id="560" w:author="Виталий" w:date="2022-02-23T15:37:00Z">
            <w:rPr>
              <w:del w:id="561" w:author="Виталий" w:date="2022-02-23T15:37:00Z"/>
            </w:rPr>
          </w:rPrChange>
        </w:rPr>
      </w:pPr>
      <w:del w:id="562" w:author="Виталий" w:date="2022-02-23T15:37:00Z">
        <w:r w:rsidRPr="00597F08" w:rsidDel="00597F08">
          <w:rPr>
            <w:b/>
            <w:rPrChange w:id="563" w:author="Виталий" w:date="2022-02-23T15:37:00Z">
              <w:rPr/>
            </w:rPrChange>
          </w:rPr>
          <w:delText>Коллективное практическое занятие, позволяющее студентам совместно находить оптимальные варианты решений в искусственно созданных условиях, максимально имитирующих реальную обстановку (например, имитация принятия решений руководящими работниками или специалистами в различных производственных ситуациях, осуществляемых при наличии конфликтных ситуаций или информационной неопределённости). Позволяет оценивать умение анализировать и решать</w:delText>
        </w:r>
        <w:r w:rsidRPr="00597F08" w:rsidDel="00597F08">
          <w:rPr>
            <w:b/>
            <w:rPrChange w:id="564" w:author="Виталий" w:date="2022-02-23T15:37:00Z">
              <w:rPr/>
            </w:rPrChange>
          </w:rPr>
          <w:br/>
          <w:delText xml:space="preserve">типичные профессиональные задачи. Текущий (в рамках семинара) </w:delText>
        </w:r>
      </w:del>
    </w:p>
    <w:p w14:paraId="56CC769D" w14:textId="6E65B427" w:rsidR="00B13EF2" w:rsidRPr="00597F08" w:rsidDel="00597F08" w:rsidRDefault="00B13EF2" w:rsidP="00B13EF2">
      <w:pPr>
        <w:jc w:val="both"/>
        <w:rPr>
          <w:del w:id="565" w:author="Виталий" w:date="2022-02-23T15:37:00Z"/>
          <w:b/>
          <w:rPrChange w:id="566" w:author="Виталий" w:date="2022-02-23T15:37:00Z">
            <w:rPr>
              <w:del w:id="567" w:author="Виталий" w:date="2022-02-23T15:37:00Z"/>
            </w:rPr>
          </w:rPrChange>
        </w:rPr>
      </w:pPr>
    </w:p>
    <w:p w14:paraId="19B18745" w14:textId="4BBF25E6" w:rsidR="00B13EF2" w:rsidRPr="00597F08" w:rsidDel="00597F08" w:rsidRDefault="00B13EF2" w:rsidP="00B13EF2">
      <w:pPr>
        <w:jc w:val="both"/>
        <w:rPr>
          <w:del w:id="568" w:author="Виталий" w:date="2022-02-23T15:37:00Z"/>
          <w:b/>
          <w:rPrChange w:id="569" w:author="Виталий" w:date="2022-02-23T15:37:00Z">
            <w:rPr>
              <w:del w:id="570" w:author="Виталий" w:date="2022-02-23T15:37:00Z"/>
            </w:rPr>
          </w:rPrChange>
        </w:rPr>
      </w:pPr>
      <w:del w:id="571" w:author="Виталий" w:date="2022-02-23T15:37:00Z">
        <w:r w:rsidRPr="00597F08" w:rsidDel="00597F08">
          <w:rPr>
            <w:b/>
            <w:rPrChange w:id="572" w:author="Виталий" w:date="2022-02-23T15:37:00Z">
              <w:rPr/>
            </w:rPrChange>
          </w:rPr>
          <w:delText xml:space="preserve">Коллоквиум </w:delText>
        </w:r>
      </w:del>
    </w:p>
    <w:p w14:paraId="4A9F1C83" w14:textId="7B8F2107" w:rsidR="00B13EF2" w:rsidRPr="00597F08" w:rsidDel="00597F08" w:rsidRDefault="00B13EF2" w:rsidP="00B13EF2">
      <w:pPr>
        <w:jc w:val="both"/>
        <w:rPr>
          <w:del w:id="573" w:author="Виталий" w:date="2022-02-23T15:37:00Z"/>
          <w:b/>
          <w:rPrChange w:id="574" w:author="Виталий" w:date="2022-02-23T15:37:00Z">
            <w:rPr>
              <w:del w:id="575" w:author="Виталий" w:date="2022-02-23T15:37:00Z"/>
            </w:rPr>
          </w:rPrChange>
        </w:rPr>
      </w:pPr>
      <w:del w:id="576" w:author="Виталий" w:date="2022-02-23T15:37:00Z">
        <w:r w:rsidRPr="00597F08" w:rsidDel="00597F08">
          <w:rPr>
            <w:b/>
            <w:rPrChange w:id="577" w:author="Виталий" w:date="2022-02-23T15:37:00Z">
              <w:rPr/>
            </w:rPrChange>
          </w:rPr>
          <w:delTex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 Промежуточный (часть аттестации) </w:delText>
        </w:r>
      </w:del>
    </w:p>
    <w:p w14:paraId="55159B24" w14:textId="3CF2F3A4" w:rsidR="00B13EF2" w:rsidRPr="00597F08" w:rsidDel="00597F08" w:rsidRDefault="00B13EF2" w:rsidP="00B13EF2">
      <w:pPr>
        <w:jc w:val="both"/>
        <w:rPr>
          <w:del w:id="578" w:author="Виталий" w:date="2022-02-23T15:37:00Z"/>
          <w:b/>
          <w:rPrChange w:id="579" w:author="Виталий" w:date="2022-02-23T15:37:00Z">
            <w:rPr>
              <w:del w:id="580" w:author="Виталий" w:date="2022-02-23T15:37:00Z"/>
            </w:rPr>
          </w:rPrChange>
        </w:rPr>
      </w:pPr>
    </w:p>
    <w:p w14:paraId="38ED8DD8" w14:textId="0C363119" w:rsidR="00B13EF2" w:rsidRPr="00597F08" w:rsidDel="00597F08" w:rsidRDefault="00B13EF2" w:rsidP="00B13EF2">
      <w:pPr>
        <w:jc w:val="both"/>
        <w:rPr>
          <w:del w:id="581" w:author="Виталий" w:date="2022-02-23T15:37:00Z"/>
          <w:b/>
          <w:rPrChange w:id="582" w:author="Виталий" w:date="2022-02-23T15:37:00Z">
            <w:rPr>
              <w:del w:id="583" w:author="Виталий" w:date="2022-02-23T15:37:00Z"/>
            </w:rPr>
          </w:rPrChange>
        </w:rPr>
      </w:pPr>
      <w:del w:id="584" w:author="Виталий" w:date="2022-02-23T15:37:00Z">
        <w:r w:rsidRPr="00597F08" w:rsidDel="00597F08">
          <w:rPr>
            <w:b/>
            <w:rPrChange w:id="585" w:author="Виталий" w:date="2022-02-23T15:37:00Z">
              <w:rPr/>
            </w:rPrChange>
          </w:rPr>
          <w:delText xml:space="preserve">Конспекты </w:delText>
        </w:r>
      </w:del>
    </w:p>
    <w:p w14:paraId="0C67622D" w14:textId="22B1BB2D" w:rsidR="00B13EF2" w:rsidRPr="00597F08" w:rsidDel="00597F08" w:rsidRDefault="00B13EF2" w:rsidP="00B13EF2">
      <w:pPr>
        <w:jc w:val="both"/>
        <w:rPr>
          <w:del w:id="586" w:author="Виталий" w:date="2022-02-23T15:37:00Z"/>
          <w:b/>
          <w:rPrChange w:id="587" w:author="Виталий" w:date="2022-02-23T15:37:00Z">
            <w:rPr>
              <w:del w:id="588" w:author="Виталий" w:date="2022-02-23T15:37:00Z"/>
            </w:rPr>
          </w:rPrChange>
        </w:rPr>
      </w:pPr>
      <w:del w:id="589" w:author="Виталий" w:date="2022-02-23T15:37:00Z">
        <w:r w:rsidRPr="00597F08" w:rsidDel="00597F08">
          <w:rPr>
            <w:b/>
            <w:rPrChange w:id="590" w:author="Виталий" w:date="2022-02-23T15:37:00Z">
              <w:rPr/>
            </w:rPrChange>
          </w:rPr>
          <w:delText xml:space="preserve">Вид письменной работы для закрепления и проверки знаний, основанный на умении «свертывать информацию», выделять главное. Текущий (в рамках лекционных занятия или сам. работы) </w:delText>
        </w:r>
      </w:del>
    </w:p>
    <w:p w14:paraId="752E0F7E" w14:textId="17668325" w:rsidR="00B13EF2" w:rsidRPr="00597F08" w:rsidDel="00597F08" w:rsidRDefault="00B13EF2" w:rsidP="00B13EF2">
      <w:pPr>
        <w:jc w:val="both"/>
        <w:rPr>
          <w:del w:id="591" w:author="Виталий" w:date="2022-02-23T15:37:00Z"/>
          <w:b/>
          <w:rPrChange w:id="592" w:author="Виталий" w:date="2022-02-23T15:37:00Z">
            <w:rPr>
              <w:del w:id="593" w:author="Виталий" w:date="2022-02-23T15:37:00Z"/>
            </w:rPr>
          </w:rPrChange>
        </w:rPr>
      </w:pPr>
    </w:p>
    <w:p w14:paraId="031548FE" w14:textId="7118CB76" w:rsidR="00B13EF2" w:rsidRPr="00597F08" w:rsidDel="00597F08" w:rsidRDefault="00B13EF2" w:rsidP="00B13EF2">
      <w:pPr>
        <w:jc w:val="both"/>
        <w:rPr>
          <w:del w:id="594" w:author="Виталий" w:date="2022-02-23T15:37:00Z"/>
          <w:b/>
          <w:rPrChange w:id="595" w:author="Виталий" w:date="2022-02-23T15:37:00Z">
            <w:rPr>
              <w:del w:id="596" w:author="Виталий" w:date="2022-02-23T15:37:00Z"/>
            </w:rPr>
          </w:rPrChange>
        </w:rPr>
      </w:pPr>
      <w:del w:id="597" w:author="Виталий" w:date="2022-02-23T15:37:00Z">
        <w:r w:rsidRPr="00597F08" w:rsidDel="00597F08">
          <w:rPr>
            <w:b/>
            <w:rPrChange w:id="598" w:author="Виталий" w:date="2022-02-23T15:37:00Z">
              <w:rPr/>
            </w:rPrChange>
          </w:rPr>
          <w:delText xml:space="preserve">Реферат </w:delText>
        </w:r>
      </w:del>
    </w:p>
    <w:p w14:paraId="629DE142" w14:textId="4DB98D73" w:rsidR="00B13EF2" w:rsidRPr="00597F08" w:rsidDel="00597F08" w:rsidRDefault="00B13EF2" w:rsidP="00B13EF2">
      <w:pPr>
        <w:jc w:val="both"/>
        <w:rPr>
          <w:del w:id="599" w:author="Виталий" w:date="2022-02-23T15:37:00Z"/>
          <w:b/>
          <w:rPrChange w:id="600" w:author="Виталий" w:date="2022-02-23T15:37:00Z">
            <w:rPr>
              <w:del w:id="601" w:author="Виталий" w:date="2022-02-23T15:37:00Z"/>
            </w:rPr>
          </w:rPrChange>
        </w:rPr>
      </w:pPr>
      <w:del w:id="602" w:author="Виталий" w:date="2022-02-23T15:37:00Z">
        <w:r w:rsidRPr="00597F08" w:rsidDel="00597F08">
          <w:rPr>
            <w:b/>
            <w:rPrChange w:id="603" w:author="Виталий" w:date="2022-02-23T15:37:00Z">
              <w:rPr/>
            </w:rPrChange>
          </w:rPr>
          <w:delText xml:space="preserve">Продукт самостоятельной работы студента,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основываясь, прежде всего, на изучении значительного количества научной и иной литературы по теме исследования, а также собственные взгляды на нее. </w:delText>
        </w:r>
      </w:del>
    </w:p>
    <w:p w14:paraId="5DD78887" w14:textId="62745057" w:rsidR="00B13EF2" w:rsidRPr="00597F08" w:rsidRDefault="00B13EF2" w:rsidP="00B13EF2">
      <w:pPr>
        <w:jc w:val="both"/>
        <w:rPr>
          <w:b/>
          <w:rPrChange w:id="604" w:author="Виталий" w:date="2022-02-23T15:37:00Z">
            <w:rPr/>
          </w:rPrChange>
        </w:rPr>
      </w:pPr>
      <w:del w:id="605" w:author="Виталий" w:date="2022-02-23T15:37:00Z">
        <w:r w:rsidRPr="00597F08" w:rsidDel="00597F08">
          <w:rPr>
            <w:b/>
            <w:rPrChange w:id="606" w:author="Виталий" w:date="2022-02-23T15:37:00Z">
              <w:rPr/>
            </w:rPrChange>
          </w:rPr>
          <w:br/>
        </w:r>
      </w:del>
      <w:r w:rsidRPr="00597F08">
        <w:rPr>
          <w:b/>
          <w:rPrChange w:id="607" w:author="Виталий" w:date="2022-02-23T15:37:00Z">
            <w:rPr/>
          </w:rPrChange>
        </w:rPr>
        <w:t xml:space="preserve">Собеседование </w:t>
      </w:r>
    </w:p>
    <w:p w14:paraId="309D94EF" w14:textId="77777777" w:rsidR="00B13EF2" w:rsidRDefault="00B13EF2" w:rsidP="00B13EF2">
      <w:pPr>
        <w:jc w:val="both"/>
        <w:rPr>
          <w:ins w:id="608" w:author="Виталий" w:date="2022-02-23T15:40:00Z"/>
        </w:rPr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30B0E5C4" w14:textId="7041F0B0" w:rsidR="00BC0202" w:rsidRPr="00DF490D" w:rsidRDefault="00BC0202">
      <w:pPr>
        <w:jc w:val="both"/>
        <w:rPr>
          <w:ins w:id="609" w:author="Виталий" w:date="2022-02-23T15:41:00Z"/>
          <w:b/>
          <w:rPrChange w:id="610" w:author="Виталий" w:date="2022-02-23T15:48:00Z">
            <w:rPr>
              <w:ins w:id="611" w:author="Виталий" w:date="2022-02-23T15:41:00Z"/>
            </w:rPr>
          </w:rPrChange>
        </w:rPr>
      </w:pPr>
      <w:ins w:id="612" w:author="Виталий" w:date="2022-02-23T15:40:00Z">
        <w:r w:rsidRPr="00DF490D">
          <w:rPr>
            <w:b/>
            <w:rPrChange w:id="613" w:author="Виталий" w:date="2022-02-23T15:48:00Z">
              <w:rPr/>
            </w:rPrChange>
          </w:rPr>
          <w:t>Анализ сценографии одного из праздничных действ</w:t>
        </w:r>
      </w:ins>
    </w:p>
    <w:p w14:paraId="2CBB9131" w14:textId="52C1314F" w:rsidR="00BC0202" w:rsidRPr="00DF490D" w:rsidRDefault="00BC0202">
      <w:pPr>
        <w:pStyle w:val="af1"/>
        <w:numPr>
          <w:ilvl w:val="0"/>
          <w:numId w:val="47"/>
        </w:numPr>
        <w:jc w:val="both"/>
        <w:rPr>
          <w:ins w:id="614" w:author="Виталий" w:date="2022-02-23T15:42:00Z"/>
          <w:rPrChange w:id="615" w:author="Виталий" w:date="2022-02-23T15:48:00Z">
            <w:rPr>
              <w:ins w:id="616" w:author="Виталий" w:date="2022-02-23T15:42:00Z"/>
            </w:rPr>
          </w:rPrChange>
        </w:rPr>
        <w:pPrChange w:id="617" w:author="Виталий" w:date="2022-02-23T15:47:00Z">
          <w:pPr>
            <w:jc w:val="both"/>
          </w:pPr>
        </w:pPrChange>
      </w:pPr>
      <w:ins w:id="618" w:author="Виталий" w:date="2022-02-23T15:41:00Z">
        <w:r w:rsidRPr="00DF490D">
          <w:rPr>
            <w:rPrChange w:id="619" w:author="Виталий" w:date="2022-02-23T15:48:00Z">
              <w:rPr/>
            </w:rPrChange>
          </w:rPr>
          <w:t>Студент или по заданию педагога или самостоятельно выбирает одно праздни</w:t>
        </w:r>
      </w:ins>
      <w:ins w:id="620" w:author="Виталий" w:date="2022-02-23T15:42:00Z">
        <w:r w:rsidRPr="00DF490D">
          <w:rPr>
            <w:rPrChange w:id="621" w:author="Виталий" w:date="2022-02-23T15:48:00Z">
              <w:rPr/>
            </w:rPrChange>
          </w:rPr>
          <w:t>ч</w:t>
        </w:r>
      </w:ins>
      <w:ins w:id="622" w:author="Виталий" w:date="2022-02-23T15:41:00Z">
        <w:r w:rsidRPr="00DF490D">
          <w:rPr>
            <w:rPrChange w:id="623" w:author="Виталий" w:date="2022-02-23T15:48:00Z">
              <w:rPr/>
            </w:rPrChange>
          </w:rPr>
          <w:t>ное постановочное действо по заданной теме. Далее проводить анализ по следующим основным позициям</w:t>
        </w:r>
      </w:ins>
    </w:p>
    <w:p w14:paraId="0F365845" w14:textId="77777777" w:rsidR="00BC0202" w:rsidRPr="00DF490D" w:rsidRDefault="00BC0202">
      <w:pPr>
        <w:pStyle w:val="af1"/>
        <w:numPr>
          <w:ilvl w:val="0"/>
          <w:numId w:val="47"/>
        </w:numPr>
        <w:jc w:val="both"/>
        <w:rPr>
          <w:ins w:id="624" w:author="Виталий" w:date="2022-02-23T15:43:00Z"/>
          <w:rPrChange w:id="625" w:author="Виталий" w:date="2022-02-23T15:48:00Z">
            <w:rPr>
              <w:ins w:id="626" w:author="Виталий" w:date="2022-02-23T15:43:00Z"/>
            </w:rPr>
          </w:rPrChange>
        </w:rPr>
        <w:pPrChange w:id="627" w:author="Виталий" w:date="2022-02-23T15:47:00Z">
          <w:pPr>
            <w:spacing w:after="240"/>
          </w:pPr>
        </w:pPrChange>
      </w:pPr>
      <w:ins w:id="628" w:author="Виталий" w:date="2022-02-23T15:42:00Z">
        <w:r w:rsidRPr="00DF490D">
          <w:rPr>
            <w:rPrChange w:id="629" w:author="Виталий" w:date="2022-02-23T15:48:00Z">
              <w:rPr/>
            </w:rPrChange>
          </w:rPr>
          <w:t>Тип сценографии</w:t>
        </w:r>
      </w:ins>
      <w:ins w:id="630" w:author="Виталий" w:date="2022-02-23T15:40:00Z">
        <w:r w:rsidRPr="00DF490D">
          <w:rPr>
            <w:rPrChange w:id="631" w:author="Виталий" w:date="2022-02-23T15:48:00Z">
              <w:rPr/>
            </w:rPrChange>
          </w:rPr>
          <w:t xml:space="preserve">: подробная сценография, лаконичная сценография; минимальная сценография. </w:t>
        </w:r>
      </w:ins>
    </w:p>
    <w:p w14:paraId="7F7BA9D3" w14:textId="77777777" w:rsidR="00DF490D" w:rsidRPr="00DF490D" w:rsidRDefault="00BC0202">
      <w:pPr>
        <w:pStyle w:val="af1"/>
        <w:numPr>
          <w:ilvl w:val="0"/>
          <w:numId w:val="47"/>
        </w:numPr>
        <w:jc w:val="both"/>
        <w:rPr>
          <w:ins w:id="632" w:author="Виталий" w:date="2022-02-23T15:46:00Z"/>
          <w:rPrChange w:id="633" w:author="Виталий" w:date="2022-02-23T15:48:00Z">
            <w:rPr>
              <w:ins w:id="634" w:author="Виталий" w:date="2022-02-23T15:46:00Z"/>
            </w:rPr>
          </w:rPrChange>
        </w:rPr>
        <w:pPrChange w:id="635" w:author="Виталий" w:date="2022-02-23T15:47:00Z">
          <w:pPr>
            <w:jc w:val="both"/>
          </w:pPr>
        </w:pPrChange>
      </w:pPr>
      <w:ins w:id="636" w:author="Виталий" w:date="2022-02-23T15:40:00Z">
        <w:r w:rsidRPr="00DF490D">
          <w:rPr>
            <w:rPrChange w:id="637" w:author="Виталий" w:date="2022-02-23T15:48:00Z">
              <w:rPr/>
            </w:rPrChange>
          </w:rPr>
          <w:t xml:space="preserve">Подробная сценография </w:t>
        </w:r>
      </w:ins>
      <w:ins w:id="638" w:author="Виталий" w:date="2022-02-23T15:43:00Z">
        <w:r w:rsidRPr="00DF490D">
          <w:rPr>
            <w:rPrChange w:id="639" w:author="Виталий" w:date="2022-02-23T15:48:00Z">
              <w:rPr/>
            </w:rPrChange>
          </w:rPr>
          <w:t xml:space="preserve">- </w:t>
        </w:r>
      </w:ins>
      <w:ins w:id="640" w:author="Виталий" w:date="2022-02-23T15:40:00Z">
        <w:r w:rsidRPr="00DF490D">
          <w:rPr>
            <w:rPrChange w:id="641" w:author="Виталий" w:date="2022-02-23T15:48:00Z">
              <w:rPr/>
            </w:rPrChange>
          </w:rPr>
          <w:t xml:space="preserve">полное оформление места проведения спектакля в соответствии с его программой, костюмированных участников, детально проработанный сценарий, скоординированные действия всех актеров на каждом этапе и полное отсутствие внешних воздействий в период выступления. Подобные методы применяются для постановок серьезных тематических спектаклей с полным соответствием антуражу. </w:t>
        </w:r>
      </w:ins>
    </w:p>
    <w:p w14:paraId="1454DEA7" w14:textId="77777777" w:rsidR="00DF490D" w:rsidRPr="00DF490D" w:rsidRDefault="00BC0202">
      <w:pPr>
        <w:pStyle w:val="af1"/>
        <w:numPr>
          <w:ilvl w:val="0"/>
          <w:numId w:val="47"/>
        </w:numPr>
        <w:jc w:val="both"/>
        <w:rPr>
          <w:ins w:id="642" w:author="Виталий" w:date="2022-02-23T15:46:00Z"/>
          <w:rPrChange w:id="643" w:author="Виталий" w:date="2022-02-23T15:48:00Z">
            <w:rPr>
              <w:ins w:id="644" w:author="Виталий" w:date="2022-02-23T15:46:00Z"/>
            </w:rPr>
          </w:rPrChange>
        </w:rPr>
        <w:pPrChange w:id="645" w:author="Виталий" w:date="2022-02-23T15:47:00Z">
          <w:pPr>
            <w:jc w:val="both"/>
          </w:pPr>
        </w:pPrChange>
      </w:pPr>
      <w:ins w:id="646" w:author="Виталий" w:date="2022-02-23T15:40:00Z">
        <w:r w:rsidRPr="00DF490D">
          <w:rPr>
            <w:rPrChange w:id="647" w:author="Виталий" w:date="2022-02-23T15:48:00Z">
              <w:rPr/>
            </w:rPrChange>
          </w:rPr>
          <w:t xml:space="preserve">Лаконичная сценография означает общее оформление места проведения спектакля без внимания к деталям, слабо детализированные костюмы актеров, общий сценарий с основными репликами актеров. В основном спектакли и выступления такого уровня организуются на корпоративных и социальных мероприятиях. </w:t>
        </w:r>
      </w:ins>
    </w:p>
    <w:p w14:paraId="70268F0C" w14:textId="7C11EFCE" w:rsidR="00BC0202" w:rsidRPr="00DF490D" w:rsidRDefault="00BC0202">
      <w:pPr>
        <w:pStyle w:val="af1"/>
        <w:numPr>
          <w:ilvl w:val="0"/>
          <w:numId w:val="47"/>
        </w:numPr>
        <w:jc w:val="both"/>
        <w:rPr>
          <w:ins w:id="648" w:author="Виталий" w:date="2022-02-23T15:47:00Z"/>
          <w:rPrChange w:id="649" w:author="Виталий" w:date="2022-02-23T15:48:00Z">
            <w:rPr>
              <w:ins w:id="650" w:author="Виталий" w:date="2022-02-23T15:47:00Z"/>
              <w:sz w:val="28"/>
              <w:szCs w:val="28"/>
            </w:rPr>
          </w:rPrChange>
        </w:rPr>
        <w:pPrChange w:id="651" w:author="Виталий" w:date="2022-02-23T15:47:00Z">
          <w:pPr>
            <w:jc w:val="both"/>
          </w:pPr>
        </w:pPrChange>
      </w:pPr>
      <w:ins w:id="652" w:author="Виталий" w:date="2022-02-23T15:40:00Z">
        <w:r w:rsidRPr="00DF490D">
          <w:rPr>
            <w:rPrChange w:id="653" w:author="Виталий" w:date="2022-02-23T15:48:00Z">
              <w:rPr/>
            </w:rPrChange>
          </w:rPr>
          <w:t xml:space="preserve">Минимальная сценография подразумевает выступление актеров без костюмов, без оформления места проведения спектакля. Фактически, минимальная сценография – это выступление на заготовленной сцене под музыкальное сопровождение. Такой подход применяется в самых простых спектаклях и выступлениях, например, анимационных программах, проводимых по схеме ведущий – актеры – зрители – конкурсы – призы. </w:t>
        </w:r>
      </w:ins>
    </w:p>
    <w:p w14:paraId="5729A107" w14:textId="77777777" w:rsidR="00DF490D" w:rsidRPr="00DF490D" w:rsidRDefault="00DF490D">
      <w:pPr>
        <w:jc w:val="both"/>
        <w:rPr>
          <w:ins w:id="654" w:author="Виталий" w:date="2022-02-23T15:47:00Z"/>
        </w:rPr>
      </w:pPr>
    </w:p>
    <w:p w14:paraId="69F1C890" w14:textId="785AE91B" w:rsidR="00DF490D" w:rsidRDefault="00DF490D">
      <w:pPr>
        <w:jc w:val="both"/>
      </w:pPr>
    </w:p>
    <w:p w14:paraId="4BCE123C" w14:textId="233AF219" w:rsidR="00530120" w:rsidDel="00BC0202" w:rsidRDefault="00530120" w:rsidP="00B13EF2">
      <w:pPr>
        <w:jc w:val="both"/>
        <w:rPr>
          <w:del w:id="655" w:author="Виталий" w:date="2022-02-23T15:37:00Z"/>
          <w:b/>
        </w:rPr>
      </w:pPr>
    </w:p>
    <w:p w14:paraId="2F4622C7" w14:textId="77777777" w:rsidR="00BC0202" w:rsidRDefault="00BC0202" w:rsidP="00B13EF2">
      <w:pPr>
        <w:jc w:val="both"/>
        <w:rPr>
          <w:ins w:id="656" w:author="Виталий" w:date="2022-02-23T15:40:00Z"/>
          <w:b/>
        </w:rPr>
      </w:pPr>
    </w:p>
    <w:p w14:paraId="28677243" w14:textId="4D6BE98B" w:rsidR="00B13EF2" w:rsidRDefault="00B13EF2" w:rsidP="00B13EF2">
      <w:pPr>
        <w:jc w:val="both"/>
        <w:rPr>
          <w:b/>
        </w:rPr>
      </w:pPr>
      <w:r w:rsidRPr="00483AD9">
        <w:rPr>
          <w:b/>
        </w:rPr>
        <w:t xml:space="preserve">Творческое задание </w:t>
      </w:r>
      <w:r w:rsidR="00B258D9">
        <w:rPr>
          <w:b/>
        </w:rPr>
        <w:t>– сделать Театральный макет.</w:t>
      </w:r>
    </w:p>
    <w:p w14:paraId="3B9E7199" w14:textId="2766706A" w:rsidR="00530120" w:rsidDel="00597F08" w:rsidRDefault="00530120" w:rsidP="00B258D9">
      <w:pPr>
        <w:pStyle w:val="Textbody"/>
        <w:widowControl/>
        <w:ind w:right="300" w:firstLine="708"/>
        <w:jc w:val="both"/>
        <w:rPr>
          <w:del w:id="657" w:author="Виталий" w:date="2022-02-23T15:37:00Z"/>
          <w:rFonts w:cs="Times New Roman"/>
          <w:color w:val="424242"/>
          <w:lang w:val="ru-RU"/>
        </w:rPr>
      </w:pPr>
    </w:p>
    <w:p w14:paraId="1B06E9F4" w14:textId="77777777" w:rsidR="00B258D9" w:rsidRPr="00B258D9" w:rsidRDefault="00B258D9" w:rsidP="00B258D9">
      <w:pPr>
        <w:pStyle w:val="Textbody"/>
        <w:widowControl/>
        <w:ind w:right="300" w:firstLine="708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Театральный макет ― это маленькая сцена с установленными на ней декорациями, точнее, это художественно выполненная модель будущего оформления спектакля, сделанная в уменьшенном размере, в определенном пропорциональном отношении к натуре, то есть в масштабе. Декорации для макета делают с тем же уменьшением, с каким сделан макет сцены.</w:t>
      </w:r>
    </w:p>
    <w:p w14:paraId="2161098E" w14:textId="77777777" w:rsidR="00B258D9" w:rsidRDefault="00B258D9" w:rsidP="00B258D9">
      <w:pPr>
        <w:pStyle w:val="Textbody"/>
        <w:widowControl/>
        <w:ind w:right="300" w:firstLine="708"/>
        <w:jc w:val="both"/>
        <w:rPr>
          <w:rFonts w:cs="Times New Roman"/>
          <w:iCs/>
          <w:color w:val="424242"/>
        </w:rPr>
      </w:pPr>
      <w:r w:rsidRPr="00B258D9">
        <w:rPr>
          <w:rFonts w:cs="Times New Roman"/>
          <w:iCs/>
          <w:color w:val="424242"/>
        </w:rPr>
        <w:t>Основная цель при изготовлении чернового макета ― это получение выкроек и шаблонов всех деталей декораций с выясненным характером и размерами для изготовления их в чистовом макете.</w:t>
      </w:r>
    </w:p>
    <w:p w14:paraId="5862A219" w14:textId="77777777" w:rsidR="00B258D9" w:rsidRDefault="00B258D9" w:rsidP="00B258D9">
      <w:pPr>
        <w:pStyle w:val="Textbody"/>
        <w:widowControl/>
        <w:ind w:right="300" w:firstLine="708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Студент выполняет следующие задания</w:t>
      </w:r>
    </w:p>
    <w:p w14:paraId="413E623F" w14:textId="2A515759" w:rsidR="00B258D9" w:rsidRDefault="00B258D9" w:rsidP="00856CD7">
      <w:pPr>
        <w:pStyle w:val="Textbody"/>
        <w:widowControl/>
        <w:numPr>
          <w:ilvl w:val="0"/>
          <w:numId w:val="45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Изготовить подмакетник</w:t>
      </w:r>
    </w:p>
    <w:p w14:paraId="133BF043" w14:textId="0107F5AE" w:rsidR="00B258D9" w:rsidRDefault="00B258D9" w:rsidP="00856CD7">
      <w:pPr>
        <w:pStyle w:val="Textbody"/>
        <w:widowControl/>
        <w:numPr>
          <w:ilvl w:val="0"/>
          <w:numId w:val="45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Разработать техническую организацию спектакля с учетом взаимосвязи между декорациями картин</w:t>
      </w:r>
    </w:p>
    <w:p w14:paraId="5DAE4132" w14:textId="1C26CB3E" w:rsidR="00B258D9" w:rsidRDefault="00B258D9" w:rsidP="00856CD7">
      <w:pPr>
        <w:pStyle w:val="Textbody"/>
        <w:widowControl/>
        <w:numPr>
          <w:ilvl w:val="0"/>
          <w:numId w:val="45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Определить главное образное решение в сценографии спектакля, представления,</w:t>
      </w:r>
    </w:p>
    <w:p w14:paraId="21678A06" w14:textId="1D23179C" w:rsidR="00B258D9" w:rsidRDefault="00B258D9" w:rsidP="00856CD7">
      <w:pPr>
        <w:pStyle w:val="Textbody"/>
        <w:widowControl/>
        <w:numPr>
          <w:ilvl w:val="0"/>
          <w:numId w:val="45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Четко определить архитектурные особенности сцены для создания макета</w:t>
      </w:r>
    </w:p>
    <w:p w14:paraId="4541D898" w14:textId="71DAED9C" w:rsidR="00B258D9" w:rsidRPr="00B258D9" w:rsidRDefault="00B258D9" w:rsidP="00856CD7">
      <w:pPr>
        <w:pStyle w:val="Textbody"/>
        <w:widowControl/>
        <w:numPr>
          <w:ilvl w:val="0"/>
          <w:numId w:val="45"/>
        </w:numPr>
        <w:ind w:right="300"/>
        <w:jc w:val="both"/>
        <w:rPr>
          <w:rFonts w:cs="Times New Roman"/>
          <w:iCs/>
          <w:color w:val="424242"/>
          <w:lang w:val="ru-RU"/>
        </w:rPr>
      </w:pPr>
      <w:r>
        <w:rPr>
          <w:rFonts w:cs="Times New Roman"/>
          <w:iCs/>
          <w:color w:val="424242"/>
          <w:lang w:val="ru-RU"/>
        </w:rPr>
        <w:t>Сделать финальный макет действа</w:t>
      </w:r>
    </w:p>
    <w:p w14:paraId="7A5B48DB" w14:textId="77777777" w:rsidR="00B258D9" w:rsidRPr="00B258D9" w:rsidRDefault="00B258D9" w:rsidP="00B13EF2">
      <w:pPr>
        <w:jc w:val="both"/>
        <w:rPr>
          <w:b/>
          <w:lang w:val="de-DE"/>
        </w:rPr>
      </w:pPr>
    </w:p>
    <w:p w14:paraId="1B7AB484" w14:textId="262A1AE9" w:rsidR="00B258D9" w:rsidRDefault="00B258D9" w:rsidP="00B13EF2">
      <w:pPr>
        <w:jc w:val="both"/>
        <w:rPr>
          <w:b/>
        </w:rPr>
      </w:pPr>
      <w:r>
        <w:rPr>
          <w:b/>
        </w:rPr>
        <w:lastRenderedPageBreak/>
        <w:t>При защите макета студент отвечает на вопросы педагога</w:t>
      </w:r>
    </w:p>
    <w:p w14:paraId="08CCF7D8" w14:textId="7B04D310" w:rsidR="00B258D9" w:rsidRPr="00B258D9" w:rsidRDefault="00B258D9" w:rsidP="00856CD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Дайте определение понятию «Театральный макет».</w:t>
      </w:r>
    </w:p>
    <w:p w14:paraId="3A4CCC6C" w14:textId="1D5EFD5C" w:rsidR="00B258D9" w:rsidRPr="00B258D9" w:rsidRDefault="00B258D9" w:rsidP="00856CD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Назовите основные этапы работы по изготовлению макета.</w:t>
      </w:r>
    </w:p>
    <w:p w14:paraId="2F4B127E" w14:textId="03220E71" w:rsidR="00B258D9" w:rsidRPr="00B258D9" w:rsidRDefault="00B258D9" w:rsidP="00856CD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color w:val="424242"/>
        </w:rPr>
      </w:pPr>
      <w:r w:rsidRPr="00B258D9">
        <w:rPr>
          <w:rFonts w:cs="Times New Roman"/>
          <w:color w:val="424242"/>
        </w:rPr>
        <w:t>Объясните в чем разница между планом сцены и сценической планировкой.</w:t>
      </w:r>
    </w:p>
    <w:p w14:paraId="6E113BA5" w14:textId="77777777" w:rsidR="00B258D9" w:rsidRDefault="00B258D9" w:rsidP="00856CD7">
      <w:pPr>
        <w:pStyle w:val="Textbody"/>
        <w:widowControl/>
        <w:numPr>
          <w:ilvl w:val="0"/>
          <w:numId w:val="43"/>
        </w:numPr>
        <w:ind w:right="300"/>
        <w:jc w:val="both"/>
        <w:rPr>
          <w:rFonts w:cs="Times New Roman"/>
          <w:iCs/>
          <w:color w:val="424242"/>
          <w:lang w:val="ru-RU"/>
        </w:rPr>
      </w:pPr>
      <w:r w:rsidRPr="00B258D9">
        <w:rPr>
          <w:rFonts w:cs="Times New Roman"/>
          <w:color w:val="424242"/>
        </w:rPr>
        <w:t>Придумайте эскиз будущего театрального макета</w:t>
      </w:r>
    </w:p>
    <w:p w14:paraId="0C5A7C5F" w14:textId="47ECEB28" w:rsidR="00856CD7" w:rsidRDefault="00856CD7" w:rsidP="00B258D9">
      <w:pPr>
        <w:pStyle w:val="Textbody"/>
        <w:rPr>
          <w:rFonts w:cs="Times New Roman"/>
          <w:b/>
          <w:color w:val="424242"/>
          <w:lang w:val="ru-RU"/>
        </w:rPr>
      </w:pPr>
      <w:r>
        <w:rPr>
          <w:rFonts w:cs="Times New Roman"/>
          <w:b/>
          <w:color w:val="424242"/>
          <w:lang w:val="ru-RU"/>
        </w:rPr>
        <w:t>Работа оценивается по следующим критериям</w:t>
      </w:r>
    </w:p>
    <w:p w14:paraId="67063100" w14:textId="0664C4E9" w:rsidR="00856CD7" w:rsidRPr="00856CD7" w:rsidRDefault="00856CD7" w:rsidP="00856CD7">
      <w:pPr>
        <w:pStyle w:val="Textbody"/>
        <w:numPr>
          <w:ilvl w:val="0"/>
          <w:numId w:val="46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>Соответствие макета размерам сцены</w:t>
      </w:r>
    </w:p>
    <w:p w14:paraId="0CA739E5" w14:textId="292E7FE7" w:rsidR="00856CD7" w:rsidRPr="00856CD7" w:rsidRDefault="00856CD7" w:rsidP="00856CD7">
      <w:pPr>
        <w:pStyle w:val="Textbody"/>
        <w:numPr>
          <w:ilvl w:val="0"/>
          <w:numId w:val="46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>Давать точное и правдивое представление о будущем оформлении представлении, спектакле</w:t>
      </w:r>
    </w:p>
    <w:p w14:paraId="77ED76CA" w14:textId="08F849D1" w:rsidR="00856CD7" w:rsidRPr="00856CD7" w:rsidRDefault="00856CD7" w:rsidP="00856CD7">
      <w:pPr>
        <w:pStyle w:val="Textbody"/>
        <w:numPr>
          <w:ilvl w:val="0"/>
          <w:numId w:val="46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>Быть ясным в построении</w:t>
      </w:r>
    </w:p>
    <w:p w14:paraId="7ACF979D" w14:textId="00798040" w:rsidR="00856CD7" w:rsidRDefault="00856CD7" w:rsidP="00856CD7">
      <w:pPr>
        <w:pStyle w:val="Textbody"/>
        <w:numPr>
          <w:ilvl w:val="0"/>
          <w:numId w:val="46"/>
        </w:numPr>
        <w:rPr>
          <w:rFonts w:cs="Times New Roman"/>
          <w:color w:val="424242"/>
          <w:lang w:val="ru-RU"/>
        </w:rPr>
      </w:pPr>
      <w:r w:rsidRPr="00856CD7">
        <w:rPr>
          <w:rFonts w:cs="Times New Roman"/>
          <w:color w:val="424242"/>
          <w:lang w:val="ru-RU"/>
        </w:rPr>
        <w:t xml:space="preserve">Грамотно </w:t>
      </w:r>
      <w:r w:rsidR="00530120">
        <w:rPr>
          <w:rFonts w:cs="Times New Roman"/>
          <w:color w:val="424242"/>
          <w:lang w:val="ru-RU"/>
        </w:rPr>
        <w:t xml:space="preserve">выполненным </w:t>
      </w:r>
    </w:p>
    <w:p w14:paraId="5D2F73C7" w14:textId="0FB9013F" w:rsidR="00530120" w:rsidRPr="00856CD7" w:rsidRDefault="00530120" w:rsidP="00856CD7">
      <w:pPr>
        <w:pStyle w:val="Textbody"/>
        <w:numPr>
          <w:ilvl w:val="0"/>
          <w:numId w:val="46"/>
        </w:numPr>
        <w:rPr>
          <w:rFonts w:cs="Times New Roman"/>
          <w:color w:val="424242"/>
          <w:lang w:val="ru-RU"/>
        </w:rPr>
      </w:pPr>
      <w:r>
        <w:rPr>
          <w:rFonts w:cs="Times New Roman"/>
          <w:color w:val="424242"/>
          <w:lang w:val="ru-RU"/>
        </w:rPr>
        <w:t>Креативность в определение художественного образа мероприятия</w:t>
      </w:r>
    </w:p>
    <w:p w14:paraId="660F9223" w14:textId="77777777" w:rsidR="00B258D9" w:rsidRPr="00856CD7" w:rsidRDefault="00B258D9" w:rsidP="00530120">
      <w:pPr>
        <w:pStyle w:val="Textbody"/>
        <w:jc w:val="both"/>
        <w:rPr>
          <w:rFonts w:cs="Times New Roman"/>
          <w:b/>
          <w:color w:val="424242"/>
        </w:rPr>
      </w:pPr>
      <w:r w:rsidRPr="00856CD7">
        <w:rPr>
          <w:rFonts w:cs="Times New Roman"/>
          <w:b/>
          <w:color w:val="424242"/>
        </w:rPr>
        <w:t>После изучения темы студент должен знать:</w:t>
      </w:r>
    </w:p>
    <w:p w14:paraId="7E663E6C" w14:textId="77777777" w:rsidR="00B258D9" w:rsidRPr="00856CD7" w:rsidRDefault="00B258D9" w:rsidP="00530120">
      <w:pPr>
        <w:pStyle w:val="Textbody"/>
        <w:jc w:val="both"/>
        <w:rPr>
          <w:rFonts w:cs="Times New Roman"/>
          <w:color w:val="424242"/>
        </w:rPr>
      </w:pPr>
      <w:r w:rsidRPr="00856CD7">
        <w:rPr>
          <w:rFonts w:cs="Times New Roman"/>
          <w:color w:val="424242"/>
        </w:rPr>
        <w:t>определение понятий театральный макет и подмакетник, этапы работы над макетом, значение выгородки.</w:t>
      </w:r>
    </w:p>
    <w:p w14:paraId="3375C326" w14:textId="77777777" w:rsidR="00B258D9" w:rsidRPr="00856CD7" w:rsidRDefault="00B258D9" w:rsidP="00530120">
      <w:pPr>
        <w:pStyle w:val="Textbody"/>
        <w:widowControl/>
        <w:ind w:right="300"/>
        <w:jc w:val="both"/>
        <w:rPr>
          <w:rFonts w:cs="Times New Roman"/>
          <w:b/>
          <w:color w:val="424242"/>
        </w:rPr>
      </w:pPr>
      <w:r w:rsidRPr="00856CD7">
        <w:rPr>
          <w:rFonts w:cs="Times New Roman"/>
          <w:b/>
          <w:color w:val="424242"/>
        </w:rPr>
        <w:t xml:space="preserve">После изучения темы студент должен уметь:  </w:t>
      </w:r>
    </w:p>
    <w:p w14:paraId="47CC63D8" w14:textId="77777777" w:rsidR="00B258D9" w:rsidRPr="00856CD7" w:rsidRDefault="00B258D9" w:rsidP="00530120">
      <w:pPr>
        <w:pStyle w:val="Textbody"/>
        <w:widowControl/>
        <w:ind w:right="300"/>
        <w:jc w:val="both"/>
        <w:rPr>
          <w:rFonts w:cs="Times New Roman"/>
          <w:color w:val="424242"/>
        </w:rPr>
      </w:pPr>
      <w:proofErr w:type="gramStart"/>
      <w:r w:rsidRPr="00856CD7">
        <w:rPr>
          <w:rFonts w:cs="Times New Roman"/>
          <w:color w:val="424242"/>
        </w:rPr>
        <w:t>изготавливать</w:t>
      </w:r>
      <w:proofErr w:type="gramEnd"/>
      <w:r w:rsidRPr="00856CD7">
        <w:rPr>
          <w:rFonts w:cs="Times New Roman"/>
          <w:color w:val="424242"/>
        </w:rPr>
        <w:t xml:space="preserve"> подмакетник и макет спектакля или мероприятия, выстраивать выгородку на сценической площадке.</w:t>
      </w:r>
    </w:p>
    <w:p w14:paraId="071F238C" w14:textId="77777777" w:rsidR="00B258D9" w:rsidRDefault="00B258D9" w:rsidP="00B258D9">
      <w:pPr>
        <w:pStyle w:val="Textbody"/>
        <w:widowControl/>
        <w:ind w:left="300" w:right="300"/>
        <w:rPr>
          <w:rFonts w:ascii="Verdana, Arial, Helvetica" w:hAnsi="Verdana, Arial, Helvetica"/>
          <w:color w:val="424242"/>
          <w:sz w:val="32"/>
          <w:szCs w:val="32"/>
        </w:rPr>
      </w:pPr>
    </w:p>
    <w:p w14:paraId="50A36FAD" w14:textId="1FF3695A" w:rsidR="00B258D9" w:rsidDel="00597F08" w:rsidRDefault="00B258D9" w:rsidP="00B258D9">
      <w:pPr>
        <w:pStyle w:val="Textbody"/>
        <w:widowControl/>
        <w:ind w:left="300" w:right="300"/>
        <w:rPr>
          <w:del w:id="658" w:author="Виталий" w:date="2022-02-23T15:37:00Z"/>
          <w:rFonts w:ascii="Verdana, Arial, Helvetica" w:hAnsi="Verdana, Arial, Helvetica"/>
          <w:color w:val="424242"/>
          <w:sz w:val="32"/>
          <w:szCs w:val="32"/>
        </w:rPr>
      </w:pPr>
    </w:p>
    <w:p w14:paraId="3DCC1DDC" w14:textId="581D692D" w:rsidR="00B258D9" w:rsidDel="00597F08" w:rsidRDefault="00B258D9" w:rsidP="00B258D9">
      <w:pPr>
        <w:pStyle w:val="Textbody"/>
        <w:widowControl/>
        <w:ind w:left="300" w:right="300"/>
        <w:rPr>
          <w:del w:id="659" w:author="Виталий" w:date="2022-02-23T15:37:00Z"/>
          <w:rFonts w:ascii="Verdana, Arial, Helvetica" w:hAnsi="Verdana, Arial, Helvetica"/>
          <w:color w:val="424242"/>
          <w:sz w:val="32"/>
          <w:szCs w:val="32"/>
        </w:rPr>
      </w:pPr>
    </w:p>
    <w:p w14:paraId="0494684B" w14:textId="7B58C81F" w:rsidR="00B258D9" w:rsidDel="00597F08" w:rsidRDefault="00B258D9" w:rsidP="00B258D9">
      <w:pPr>
        <w:pStyle w:val="Textbody"/>
        <w:widowControl/>
        <w:ind w:right="300"/>
        <w:jc w:val="both"/>
        <w:rPr>
          <w:del w:id="660" w:author="Виталий" w:date="2022-02-23T15:37:00Z"/>
          <w:rFonts w:ascii="Verdana, Arial, Helvetica" w:hAnsi="Verdana, Arial, Helvetica"/>
          <w:i/>
          <w:iCs/>
          <w:color w:val="424242"/>
          <w:sz w:val="32"/>
          <w:szCs w:val="32"/>
          <w:u w:val="single"/>
        </w:rPr>
      </w:pPr>
    </w:p>
    <w:p w14:paraId="29DBF999" w14:textId="1802593B" w:rsidR="00B258D9" w:rsidRPr="00B258D9" w:rsidDel="00597F08" w:rsidRDefault="00B258D9" w:rsidP="00B13EF2">
      <w:pPr>
        <w:jc w:val="both"/>
        <w:rPr>
          <w:del w:id="661" w:author="Виталий" w:date="2022-02-23T15:37:00Z"/>
          <w:b/>
          <w:lang w:val="de-DE"/>
        </w:rPr>
      </w:pPr>
    </w:p>
    <w:p w14:paraId="23973B39" w14:textId="482B8601" w:rsidR="00B13EF2" w:rsidDel="00597F08" w:rsidRDefault="00B13EF2" w:rsidP="00B13EF2">
      <w:pPr>
        <w:jc w:val="both"/>
        <w:rPr>
          <w:del w:id="662" w:author="Виталий" w:date="2022-02-23T15:37:00Z"/>
        </w:rPr>
      </w:pPr>
      <w:del w:id="663" w:author="Виталий" w:date="2022-02-23T15:37:00Z">
        <w:r w:rsidRPr="00BF4730" w:rsidDel="00597F08">
          <w:delText>Учебные задания, требующие от студентов не</w:delText>
        </w:r>
        <w:r w:rsidDel="00597F08">
          <w:delText xml:space="preserve"> </w:delText>
        </w:r>
        <w:r w:rsidRPr="00BF4730" w:rsidDel="00597F08">
          <w:delText>простого воспроизводства информации, а</w:delText>
        </w:r>
        <w:r w:rsidDel="00597F08">
          <w:delText xml:space="preserve"> </w:delText>
        </w:r>
        <w:r w:rsidRPr="00BF4730" w:rsidDel="00597F08">
          <w:delText>творчества, поскольку содержат больший или</w:delText>
        </w:r>
        <w:r w:rsidDel="00597F08">
          <w:delText xml:space="preserve"> </w:delText>
        </w:r>
        <w:r w:rsidRPr="00BF4730" w:rsidDel="00597F08">
          <w:delText xml:space="preserve">меньший элемент неизвестности и имеют, </w:delText>
        </w:r>
        <w:r w:rsidDel="00597F08">
          <w:delText>к</w:delText>
        </w:r>
        <w:r w:rsidRPr="00BF4730" w:rsidDel="00597F08">
          <w:delText>ак</w:delText>
        </w:r>
        <w:r w:rsidDel="00597F08">
          <w:delText xml:space="preserve"> </w:delText>
        </w:r>
        <w:r w:rsidRPr="00BF4730" w:rsidDel="00597F08">
          <w:delText>правило, несколько подходов в решении</w:delText>
        </w:r>
        <w:r w:rsidDel="00597F08">
          <w:delText xml:space="preserve"> </w:delText>
        </w:r>
        <w:r w:rsidRPr="00BF4730" w:rsidDel="00597F08">
          <w:delText>поставленной в задании проблемы. Может</w:delText>
        </w:r>
        <w:r w:rsidRPr="00BF4730" w:rsidDel="00597F08">
          <w:br/>
          <w:delText>выполняться в индивидуальном порядке или г</w:delText>
        </w:r>
        <w:r w:rsidDel="00597F08">
          <w:delText>руппой обучающихся.</w:delText>
        </w:r>
      </w:del>
    </w:p>
    <w:p w14:paraId="7BC7CD19" w14:textId="48C0B805" w:rsidR="00B13EF2" w:rsidDel="00597F08" w:rsidRDefault="00B13EF2" w:rsidP="00B13EF2">
      <w:pPr>
        <w:jc w:val="both"/>
        <w:rPr>
          <w:del w:id="664" w:author="Виталий" w:date="2022-02-23T15:37:00Z"/>
        </w:rPr>
      </w:pPr>
    </w:p>
    <w:p w14:paraId="2F1ACBE6" w14:textId="40D65F4D" w:rsidR="00B13EF2" w:rsidDel="00597F08" w:rsidRDefault="00B13EF2" w:rsidP="00B13EF2">
      <w:pPr>
        <w:jc w:val="both"/>
        <w:rPr>
          <w:del w:id="665" w:author="Виталий" w:date="2022-02-23T15:37:00Z"/>
          <w:rStyle w:val="markedcontent"/>
          <w:rFonts w:eastAsia="Calibri"/>
        </w:rPr>
      </w:pPr>
      <w:del w:id="666" w:author="Виталий" w:date="2022-02-23T15:37:00Z">
        <w:r w:rsidRPr="00BF4730" w:rsidDel="00597F08">
          <w:rPr>
            <w:rStyle w:val="markedcontent"/>
            <w:rFonts w:eastAsia="Calibri"/>
          </w:rPr>
          <w:delText>Задание и методика выполнения</w:delText>
        </w:r>
        <w:r w:rsidR="00483AD9" w:rsidDel="00597F08">
          <w:rPr>
            <w:rStyle w:val="markedcontent"/>
            <w:rFonts w:eastAsia="Calibri"/>
          </w:rPr>
          <w:delText xml:space="preserve"> творческого задания для зачета «Действенный анализ драматической сцены»</w:delText>
        </w:r>
        <w:r w:rsidRPr="00BF4730" w:rsidDel="00597F08">
          <w:rPr>
            <w:rStyle w:val="markedcontent"/>
            <w:rFonts w:eastAsia="Calibri"/>
          </w:rPr>
          <w:delText>:</w:delText>
        </w:r>
        <w:r w:rsidDel="00597F08">
          <w:rPr>
            <w:rStyle w:val="markedcontent"/>
            <w:rFonts w:eastAsia="Calibri"/>
          </w:rPr>
          <w:delText xml:space="preserve"> </w:delText>
        </w:r>
      </w:del>
    </w:p>
    <w:p w14:paraId="320CFE43" w14:textId="4E781895" w:rsidR="00B13EF2" w:rsidRPr="00483AD9" w:rsidDel="00597F08" w:rsidRDefault="00B13EF2" w:rsidP="00483AD9">
      <w:pPr>
        <w:pStyle w:val="af1"/>
        <w:numPr>
          <w:ilvl w:val="0"/>
          <w:numId w:val="38"/>
        </w:numPr>
        <w:jc w:val="both"/>
        <w:rPr>
          <w:del w:id="667" w:author="Виталий" w:date="2022-02-23T15:37:00Z"/>
          <w:rStyle w:val="markedcontent"/>
          <w:rFonts w:eastAsia="Calibri"/>
        </w:rPr>
      </w:pPr>
      <w:del w:id="668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Сравнить идейно-тематическое содержание </w:delText>
        </w:r>
        <w:r w:rsidR="00483AD9" w:rsidRPr="00483AD9" w:rsidDel="00597F08">
          <w:rPr>
            <w:rStyle w:val="markedcontent"/>
            <w:rFonts w:eastAsia="Calibri"/>
          </w:rPr>
          <w:delText>выбранной пьесы</w:delText>
        </w:r>
        <w:r w:rsidRPr="00483AD9" w:rsidDel="00597F08">
          <w:rPr>
            <w:rStyle w:val="markedcontent"/>
            <w:rFonts w:eastAsia="Calibri"/>
          </w:rPr>
          <w:delText xml:space="preserve"> и спектакля </w:delText>
        </w:r>
        <w:r w:rsidR="00483AD9" w:rsidRPr="00483AD9" w:rsidDel="00597F08">
          <w:rPr>
            <w:rStyle w:val="markedcontent"/>
            <w:rFonts w:eastAsia="Calibri"/>
          </w:rPr>
          <w:delText>по этой пьесе</w:delText>
        </w:r>
        <w:r w:rsidRPr="00483AD9" w:rsidDel="00597F08">
          <w:rPr>
            <w:rStyle w:val="markedcontent"/>
            <w:rFonts w:eastAsia="Calibri"/>
          </w:rPr>
          <w:delText xml:space="preserve">. </w:delText>
        </w:r>
      </w:del>
    </w:p>
    <w:p w14:paraId="378323A9" w14:textId="5EA72162" w:rsidR="00B13EF2" w:rsidRPr="00483AD9" w:rsidDel="00597F08" w:rsidRDefault="00B13EF2" w:rsidP="00483AD9">
      <w:pPr>
        <w:pStyle w:val="af1"/>
        <w:numPr>
          <w:ilvl w:val="0"/>
          <w:numId w:val="38"/>
        </w:numPr>
        <w:jc w:val="both"/>
        <w:rPr>
          <w:del w:id="669" w:author="Виталий" w:date="2022-02-23T15:37:00Z"/>
          <w:rStyle w:val="markedcontent"/>
          <w:rFonts w:eastAsia="Calibri"/>
        </w:rPr>
      </w:pPr>
      <w:del w:id="670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Сделать сравнительные записи по классической схеме анализа пьесы и спектакля: </w:delText>
        </w:r>
      </w:del>
    </w:p>
    <w:p w14:paraId="3CFBE3A2" w14:textId="6123CB07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71" w:author="Виталий" w:date="2022-02-23T15:37:00Z"/>
          <w:rStyle w:val="markedcontent"/>
          <w:rFonts w:eastAsia="Calibri"/>
        </w:rPr>
      </w:pPr>
      <w:del w:id="672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тема пьесы и тема спектакля; </w:delText>
        </w:r>
      </w:del>
    </w:p>
    <w:p w14:paraId="2658A481" w14:textId="28399BC6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73" w:author="Виталий" w:date="2022-02-23T15:37:00Z"/>
          <w:rStyle w:val="markedcontent"/>
          <w:rFonts w:eastAsia="Calibri"/>
        </w:rPr>
      </w:pPr>
      <w:del w:id="674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идея автора и идея режиссерская; </w:delText>
        </w:r>
      </w:del>
    </w:p>
    <w:p w14:paraId="31ABBCDC" w14:textId="2E2823EA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75" w:author="Виталий" w:date="2022-02-23T15:37:00Z"/>
          <w:rStyle w:val="markedcontent"/>
          <w:rFonts w:eastAsia="Calibri"/>
        </w:rPr>
      </w:pPr>
      <w:del w:id="676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композиция драмы и композиция спектакля; </w:delText>
        </w:r>
      </w:del>
    </w:p>
    <w:p w14:paraId="24790F27" w14:textId="0FF769B2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77" w:author="Виталий" w:date="2022-02-23T15:37:00Z"/>
          <w:rStyle w:val="markedcontent"/>
          <w:rFonts w:eastAsia="Calibri"/>
        </w:rPr>
      </w:pPr>
      <w:del w:id="678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эмоциональный образ пьесы и спектакля; </w:delText>
        </w:r>
      </w:del>
    </w:p>
    <w:p w14:paraId="53470CBB" w14:textId="5963A7E1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79" w:author="Виталий" w:date="2022-02-23T15:37:00Z"/>
          <w:rStyle w:val="markedcontent"/>
          <w:rFonts w:eastAsia="Calibri"/>
        </w:rPr>
      </w:pPr>
      <w:del w:id="680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сверхзадача автора и режиссера; </w:delText>
        </w:r>
      </w:del>
    </w:p>
    <w:p w14:paraId="67C0394C" w14:textId="3FA9A51A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81" w:author="Виталий" w:date="2022-02-23T15:37:00Z"/>
          <w:rStyle w:val="markedcontent"/>
          <w:rFonts w:eastAsia="Calibri"/>
        </w:rPr>
      </w:pPr>
      <w:del w:id="682" w:author="Виталий" w:date="2022-02-23T15:37:00Z">
        <w:r w:rsidRPr="00483AD9" w:rsidDel="00597F08">
          <w:rPr>
            <w:rStyle w:val="markedcontent"/>
            <w:rFonts w:eastAsia="Calibri"/>
          </w:rPr>
          <w:delText xml:space="preserve">сквозное действие пьесы и спектакля; </w:delText>
        </w:r>
      </w:del>
    </w:p>
    <w:p w14:paraId="546310DE" w14:textId="40F5646D" w:rsidR="00B13EF2" w:rsidRPr="00483AD9" w:rsidDel="00597F08" w:rsidRDefault="00B13EF2" w:rsidP="00483AD9">
      <w:pPr>
        <w:pStyle w:val="af1"/>
        <w:numPr>
          <w:ilvl w:val="0"/>
          <w:numId w:val="40"/>
        </w:numPr>
        <w:jc w:val="both"/>
        <w:rPr>
          <w:del w:id="683" w:author="Виталий" w:date="2022-02-23T15:37:00Z"/>
          <w:rStyle w:val="markedcontent"/>
          <w:rFonts w:eastAsia="Calibri"/>
        </w:rPr>
      </w:pPr>
      <w:del w:id="684" w:author="Виталий" w:date="2022-02-23T15:37:00Z">
        <w:r w:rsidRPr="00483AD9" w:rsidDel="00597F08">
          <w:rPr>
            <w:rStyle w:val="markedcontent"/>
            <w:rFonts w:eastAsia="Calibri"/>
          </w:rPr>
          <w:delText>событийный ряд пьесы и событийный ряд спектакля</w:delText>
        </w:r>
      </w:del>
    </w:p>
    <w:p w14:paraId="778B02F1" w14:textId="6039FA44" w:rsidR="00B13EF2" w:rsidDel="00597F08" w:rsidRDefault="00B13EF2" w:rsidP="00B13EF2">
      <w:pPr>
        <w:jc w:val="both"/>
        <w:rPr>
          <w:del w:id="685" w:author="Виталий" w:date="2022-02-23T15:37:00Z"/>
          <w:rStyle w:val="markedcontent"/>
          <w:rFonts w:eastAsia="Calibri"/>
        </w:rPr>
      </w:pPr>
      <w:del w:id="686" w:author="Виталий" w:date="2022-02-23T15:37:00Z">
        <w:r w:rsidRPr="00BF4730" w:rsidDel="00597F08">
          <w:rPr>
            <w:rStyle w:val="markedcontent"/>
            <w:rFonts w:eastAsia="Calibri"/>
          </w:rPr>
          <w:delText>Записать основные мысли.</w:delText>
        </w:r>
        <w:r w:rsidR="00483AD9" w:rsidDel="00597F08">
          <w:rPr>
            <w:rStyle w:val="markedcontent"/>
            <w:rFonts w:eastAsia="Calibri"/>
          </w:rPr>
          <w:delText xml:space="preserve"> На основе этого сравнительного анализа выполнить следующие задания по выбранному отрывку</w:delText>
        </w:r>
      </w:del>
    </w:p>
    <w:p w14:paraId="596356F3" w14:textId="2B42EAC8" w:rsidR="00B13EF2" w:rsidDel="00597F08" w:rsidRDefault="00B13EF2" w:rsidP="00B13EF2">
      <w:pPr>
        <w:jc w:val="both"/>
        <w:rPr>
          <w:del w:id="687" w:author="Виталий" w:date="2022-02-23T15:37:00Z"/>
          <w:rStyle w:val="markedcontent"/>
          <w:rFonts w:eastAsia="Calibri"/>
        </w:rPr>
      </w:pPr>
    </w:p>
    <w:p w14:paraId="0522BA6D" w14:textId="451DEC3D" w:rsidR="00B13EF2" w:rsidRPr="00483AD9" w:rsidDel="00597F08" w:rsidRDefault="00B13EF2" w:rsidP="00B13EF2">
      <w:pPr>
        <w:numPr>
          <w:ilvl w:val="0"/>
          <w:numId w:val="37"/>
        </w:numPr>
        <w:jc w:val="both"/>
        <w:rPr>
          <w:del w:id="688" w:author="Виталий" w:date="2022-02-23T15:37:00Z"/>
          <w:iCs/>
        </w:rPr>
      </w:pPr>
      <w:del w:id="689" w:author="Виталий" w:date="2022-02-23T15:37:00Z">
        <w:r w:rsidRPr="00483AD9" w:rsidDel="00597F08">
          <w:rPr>
            <w:iCs/>
          </w:rPr>
          <w:delText>Найти драматический узел</w:delText>
        </w:r>
      </w:del>
    </w:p>
    <w:p w14:paraId="20569395" w14:textId="22E6214A" w:rsidR="00B13EF2" w:rsidRPr="00483AD9" w:rsidDel="00597F08" w:rsidRDefault="00B13EF2" w:rsidP="00B13EF2">
      <w:pPr>
        <w:numPr>
          <w:ilvl w:val="0"/>
          <w:numId w:val="37"/>
        </w:numPr>
        <w:jc w:val="both"/>
        <w:rPr>
          <w:del w:id="690" w:author="Виталий" w:date="2022-02-23T15:37:00Z"/>
          <w:iCs/>
        </w:rPr>
      </w:pPr>
      <w:del w:id="691" w:author="Виталий" w:date="2022-02-23T15:37:00Z">
        <w:r w:rsidRPr="00483AD9" w:rsidDel="00597F08">
          <w:rPr>
            <w:iCs/>
          </w:rPr>
          <w:delText>Анализ системы действующих лиц</w:delText>
        </w:r>
      </w:del>
    </w:p>
    <w:p w14:paraId="34688682" w14:textId="6A291F2A" w:rsidR="00B13EF2" w:rsidRPr="00483AD9" w:rsidDel="00597F08" w:rsidRDefault="00B13EF2" w:rsidP="00B13EF2">
      <w:pPr>
        <w:numPr>
          <w:ilvl w:val="0"/>
          <w:numId w:val="37"/>
        </w:numPr>
        <w:jc w:val="both"/>
        <w:rPr>
          <w:del w:id="692" w:author="Виталий" w:date="2022-02-23T15:37:00Z"/>
          <w:iCs/>
        </w:rPr>
      </w:pPr>
      <w:del w:id="693" w:author="Виталий" w:date="2022-02-23T15:37:00Z">
        <w:r w:rsidRPr="00483AD9" w:rsidDel="00597F08">
          <w:rPr>
            <w:iCs/>
          </w:rPr>
          <w:delText>Действенный анализ по репликам</w:delText>
        </w:r>
      </w:del>
    </w:p>
    <w:p w14:paraId="28FCF8BA" w14:textId="6157B8C4" w:rsidR="00B13EF2" w:rsidDel="00597F08" w:rsidRDefault="00D541B8" w:rsidP="00B13EF2">
      <w:pPr>
        <w:numPr>
          <w:ilvl w:val="0"/>
          <w:numId w:val="37"/>
        </w:numPr>
        <w:jc w:val="both"/>
        <w:rPr>
          <w:del w:id="694" w:author="Виталий" w:date="2022-02-23T15:37:00Z"/>
          <w:iCs/>
        </w:rPr>
      </w:pPr>
      <w:del w:id="695" w:author="Виталий" w:date="2022-02-23T15:37:00Z">
        <w:r w:rsidDel="00597F08">
          <w:rPr>
            <w:iCs/>
          </w:rPr>
          <w:delText>Анализ вибрации в</w:delText>
        </w:r>
        <w:r w:rsidR="00B13EF2" w:rsidRPr="00483AD9" w:rsidDel="00597F08">
          <w:rPr>
            <w:iCs/>
          </w:rPr>
          <w:delText>оли»</w:delText>
        </w:r>
      </w:del>
    </w:p>
    <w:p w14:paraId="1AC648BB" w14:textId="7D581037" w:rsidR="00207083" w:rsidDel="00597F08" w:rsidRDefault="00207083" w:rsidP="00207083">
      <w:pPr>
        <w:jc w:val="both"/>
        <w:rPr>
          <w:del w:id="696" w:author="Виталий" w:date="2022-02-23T15:37:00Z"/>
          <w:iCs/>
        </w:rPr>
      </w:pPr>
    </w:p>
    <w:p w14:paraId="43E0DE43" w14:textId="36730617" w:rsidR="00207083" w:rsidRPr="00483AD9" w:rsidDel="00597F08" w:rsidRDefault="00207083" w:rsidP="00207083">
      <w:pPr>
        <w:jc w:val="both"/>
        <w:rPr>
          <w:del w:id="697" w:author="Виталий" w:date="2022-02-23T15:37:00Z"/>
          <w:iCs/>
        </w:rPr>
      </w:pPr>
    </w:p>
    <w:p w14:paraId="0BDEC6B3" w14:textId="226B138E" w:rsidR="00B13EF2" w:rsidRPr="00893A4C" w:rsidDel="000E5E29" w:rsidRDefault="00B13EF2" w:rsidP="00B13EF2">
      <w:pPr>
        <w:spacing w:line="360" w:lineRule="auto"/>
        <w:rPr>
          <w:del w:id="698" w:author="Виталий" w:date="2022-02-23T15:50:00Z"/>
          <w:highlight w:val="cyan"/>
        </w:rPr>
      </w:pPr>
      <w:del w:id="699" w:author="Виталий" w:date="2022-02-23T15:50:00Z">
        <w:r w:rsidRPr="00893A4C" w:rsidDel="000E5E29">
          <w:rPr>
            <w:highlight w:val="cyan"/>
          </w:rPr>
          <w:delText>В МР должны быть рекомендации по подготовке к</w:delText>
        </w:r>
        <w:r w:rsidDel="000E5E29">
          <w:rPr>
            <w:highlight w:val="cyan"/>
          </w:rPr>
          <w:delText xml:space="preserve"> </w:delText>
        </w:r>
        <w:r w:rsidRPr="00893A4C" w:rsidDel="000E5E29">
          <w:rPr>
            <w:highlight w:val="cyan"/>
          </w:rPr>
          <w:delText xml:space="preserve">такой </w:delText>
        </w:r>
        <w:r w:rsidDel="000E5E29">
          <w:rPr>
            <w:highlight w:val="cyan"/>
          </w:rPr>
          <w:delText>форме защиты</w:delText>
        </w:r>
        <w:r w:rsidRPr="00893A4C" w:rsidDel="000E5E29">
          <w:rPr>
            <w:highlight w:val="cyan"/>
          </w:rPr>
          <w:delText>.</w:delText>
        </w:r>
      </w:del>
    </w:p>
    <w:p w14:paraId="7C796D4E" w14:textId="491E3679" w:rsidR="00B13EF2" w:rsidRPr="00E80631" w:rsidDel="000E5E29" w:rsidRDefault="00B13EF2" w:rsidP="00B13EF2">
      <w:pPr>
        <w:ind w:firstLine="720"/>
        <w:jc w:val="both"/>
        <w:rPr>
          <w:del w:id="700" w:author="Виталий" w:date="2022-02-23T15:50:00Z"/>
          <w:b/>
        </w:rPr>
      </w:pPr>
      <w:del w:id="701" w:author="Виталий" w:date="2022-02-23T15:50:00Z">
        <w:r w:rsidRPr="006E31FE" w:rsidDel="000E5E29">
          <w:rPr>
            <w:highlight w:val="cyan"/>
          </w:rPr>
          <w:delText xml:space="preserve">Кроме того, в ФОС должны быть отражены </w:delText>
        </w:r>
        <w:r w:rsidRPr="006E31FE" w:rsidDel="000E5E29">
          <w:rPr>
            <w:b/>
            <w:highlight w:val="cyan"/>
          </w:rPr>
          <w:delText>все формы текущего контроля</w:delText>
        </w:r>
        <w:r w:rsidRPr="006E31FE" w:rsidDel="000E5E29">
          <w:rPr>
            <w:highlight w:val="cyan"/>
          </w:rPr>
          <w:delText xml:space="preserve">, указанные в правом столбце таблицы п 4.2 РПД. То есть если у очников в 1 семестре по теме 2 означен доклад-презентация, должны быть </w:delText>
        </w:r>
        <w:r w:rsidDel="000E5E29">
          <w:rPr>
            <w:highlight w:val="cyan"/>
          </w:rPr>
          <w:delText>ркомендации не только к докладу, но и к презантации, хотя бы кратко</w:delText>
        </w:r>
        <w:r w:rsidRPr="006E31FE" w:rsidDel="000E5E29">
          <w:rPr>
            <w:highlight w:val="cyan"/>
          </w:rPr>
          <w:delText xml:space="preserve">. Если указана творческая заявка проекта – должно быть описание, как проходит её защита </w:delText>
        </w:r>
        <w:r w:rsidDel="000E5E29">
          <w:rPr>
            <w:highlight w:val="cyan"/>
          </w:rPr>
          <w:delText>и подготовка к ней</w:delText>
        </w:r>
        <w:r w:rsidRPr="006E31FE" w:rsidDel="000E5E29">
          <w:rPr>
            <w:highlight w:val="cyan"/>
          </w:rPr>
          <w:delText xml:space="preserve"> и т.д. Обязательно должен быть запланирован </w:delText>
        </w:r>
        <w:r w:rsidRPr="00211F09" w:rsidDel="000E5E29">
          <w:rPr>
            <w:highlight w:val="cyan"/>
          </w:rPr>
          <w:delText>тест, и даны МР к нему</w:delText>
        </w:r>
        <w:r w:rsidDel="000E5E29">
          <w:rPr>
            <w:highlight w:val="cyan"/>
          </w:rPr>
          <w:delText>. В п. 5 РПД запланирован коллоквиум, к нему тоже должны быть МР и тд</w:delText>
        </w:r>
        <w:r w:rsidRPr="00211F09" w:rsidDel="000E5E29">
          <w:rPr>
            <w:highlight w:val="cyan"/>
          </w:rPr>
          <w:delText>.</w:delText>
        </w:r>
      </w:del>
    </w:p>
    <w:p w14:paraId="4C730C65" w14:textId="271CABDB" w:rsidR="00B13EF2" w:rsidRPr="00E80631" w:rsidDel="000E5E29" w:rsidRDefault="00B13EF2" w:rsidP="005F5FDE">
      <w:pPr>
        <w:shd w:val="clear" w:color="auto" w:fill="FFFFFF"/>
        <w:ind w:firstLine="567"/>
        <w:jc w:val="both"/>
        <w:rPr>
          <w:del w:id="702" w:author="Виталий" w:date="2022-02-23T15:50:00Z"/>
        </w:rPr>
      </w:pPr>
    </w:p>
    <w:p w14:paraId="2A60F699" w14:textId="11F9B99E" w:rsidR="006238D1" w:rsidRPr="00E80631" w:rsidDel="000E5E29" w:rsidRDefault="006238D1" w:rsidP="005F5FDE">
      <w:pPr>
        <w:ind w:firstLine="720"/>
        <w:jc w:val="both"/>
        <w:rPr>
          <w:del w:id="703" w:author="Виталий" w:date="2022-02-23T15:50:00Z"/>
          <w:b/>
          <w:bCs/>
        </w:rPr>
      </w:pPr>
    </w:p>
    <w:bookmarkEnd w:id="471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</w:t>
      </w:r>
      <w:r w:rsidRPr="00E80631">
        <w:lastRenderedPageBreak/>
        <w:t>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p w14:paraId="68C3488C" w14:textId="72BC5BB1" w:rsidR="00BF4730" w:rsidDel="00197293" w:rsidRDefault="00BF4730" w:rsidP="005F5FDE">
      <w:pPr>
        <w:jc w:val="both"/>
        <w:rPr>
          <w:del w:id="704" w:author="Виталий" w:date="2022-02-27T18:29:00Z"/>
          <w:b/>
        </w:rPr>
      </w:pPr>
    </w:p>
    <w:p w14:paraId="26C3114E" w14:textId="3F1695E1" w:rsidR="00BF4730" w:rsidDel="00197293" w:rsidRDefault="00BF4730" w:rsidP="005F5FDE">
      <w:pPr>
        <w:jc w:val="both"/>
        <w:rPr>
          <w:del w:id="705" w:author="Виталий" w:date="2022-02-27T18:29:00Z"/>
          <w:b/>
        </w:rPr>
      </w:pPr>
    </w:p>
    <w:p w14:paraId="32DE6D83" w14:textId="6080A6E3" w:rsidR="00233695" w:rsidDel="00197293" w:rsidRDefault="00233695" w:rsidP="00BF4730">
      <w:pPr>
        <w:jc w:val="both"/>
        <w:rPr>
          <w:del w:id="706" w:author="Виталий" w:date="2022-02-27T18:29:00Z"/>
          <w:rStyle w:val="markedcontent"/>
          <w:rFonts w:eastAsia="Calibri"/>
        </w:rPr>
      </w:pPr>
    </w:p>
    <w:p w14:paraId="749ECC1B" w14:textId="61AF78DC" w:rsidR="00882BC2" w:rsidRPr="00882BC2" w:rsidDel="00197293" w:rsidRDefault="00233695" w:rsidP="00233695">
      <w:pPr>
        <w:rPr>
          <w:del w:id="707" w:author="Виталий" w:date="2022-02-27T18:29:00Z"/>
        </w:rPr>
      </w:pPr>
      <w:del w:id="708" w:author="Виталий" w:date="2022-02-27T18:29:00Z">
        <w:r w:rsidRPr="00882BC2" w:rsidDel="00197293">
          <w:delText>6.2.2.3. Описание шкалы оценивания</w:delText>
        </w:r>
        <w:r w:rsidRPr="00882BC2" w:rsidDel="00197293">
          <w:br/>
          <w:delText>устное выступление (доклад, сообщения)</w:delText>
        </w:r>
      </w:del>
    </w:p>
    <w:p w14:paraId="75D5B4ED" w14:textId="23BC67F7" w:rsidR="00882BC2" w:rsidRPr="00882BC2" w:rsidDel="00197293" w:rsidRDefault="00882BC2" w:rsidP="00233695">
      <w:pPr>
        <w:rPr>
          <w:del w:id="709" w:author="Виталий" w:date="2022-02-27T18:29:00Z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459"/>
        <w:gridCol w:w="1847"/>
        <w:gridCol w:w="1801"/>
        <w:gridCol w:w="1799"/>
        <w:gridCol w:w="1790"/>
        <w:gridCol w:w="649"/>
      </w:tblGrid>
      <w:tr w:rsidR="00105E6E" w:rsidRPr="004878DB" w:rsidDel="00197293" w14:paraId="0E3E9C57" w14:textId="017535EB" w:rsidTr="004878DB">
        <w:trPr>
          <w:del w:id="710" w:author="Виталий" w:date="2022-02-27T18:29:00Z"/>
        </w:trPr>
        <w:tc>
          <w:tcPr>
            <w:tcW w:w="1459" w:type="dxa"/>
          </w:tcPr>
          <w:p w14:paraId="263A3726" w14:textId="5FBBA09A" w:rsidR="00882BC2" w:rsidRPr="004878DB" w:rsidDel="00197293" w:rsidRDefault="00882BC2" w:rsidP="00233695">
            <w:pPr>
              <w:rPr>
                <w:del w:id="711" w:author="Виталий" w:date="2022-02-27T18:29:00Z"/>
                <w:sz w:val="22"/>
                <w:szCs w:val="22"/>
              </w:rPr>
            </w:pPr>
            <w:del w:id="712" w:author="Виталий" w:date="2022-02-27T18:29:00Z">
              <w:r w:rsidRPr="004878DB" w:rsidDel="00197293">
                <w:rPr>
                  <w:sz w:val="22"/>
                  <w:szCs w:val="22"/>
                </w:rPr>
                <w:delText>Дескрипторы</w:delText>
              </w:r>
            </w:del>
          </w:p>
        </w:tc>
        <w:tc>
          <w:tcPr>
            <w:tcW w:w="1847" w:type="dxa"/>
          </w:tcPr>
          <w:p w14:paraId="22628094" w14:textId="5E7FEB0A" w:rsidR="00882BC2" w:rsidRPr="004878DB" w:rsidDel="00197293" w:rsidRDefault="00105E6E" w:rsidP="00233695">
            <w:pPr>
              <w:rPr>
                <w:del w:id="713" w:author="Виталий" w:date="2022-02-27T18:29:00Z"/>
                <w:sz w:val="22"/>
                <w:szCs w:val="22"/>
              </w:rPr>
            </w:pPr>
            <w:del w:id="714" w:author="Виталий" w:date="2022-02-27T18:29:00Z">
              <w:r w:rsidRPr="004878DB" w:rsidDel="00197293">
                <w:rPr>
                  <w:sz w:val="22"/>
                  <w:szCs w:val="22"/>
                </w:rPr>
                <w:delText>Образцовый,</w:delText>
              </w:r>
              <w:r w:rsidRPr="004878DB" w:rsidDel="00197293">
                <w:rPr>
                  <w:sz w:val="22"/>
                  <w:szCs w:val="22"/>
                </w:rPr>
                <w:br/>
                <w:delText>примерный;</w:delText>
              </w:r>
              <w:r w:rsidRPr="004878DB" w:rsidDel="00197293">
                <w:rPr>
                  <w:sz w:val="22"/>
                  <w:szCs w:val="22"/>
                </w:rPr>
                <w:br/>
                <w:delText>достойный</w:delText>
              </w:r>
              <w:r w:rsidRPr="004878DB" w:rsidDel="00197293">
                <w:rPr>
                  <w:sz w:val="22"/>
                  <w:szCs w:val="22"/>
                </w:rPr>
                <w:br/>
                <w:delText>подражания</w:delText>
              </w:r>
              <w:r w:rsidRPr="004878DB" w:rsidDel="00197293">
                <w:rPr>
                  <w:sz w:val="22"/>
                  <w:szCs w:val="22"/>
                </w:rPr>
                <w:br/>
                <w:delText>ответ</w:delText>
              </w:r>
              <w:r w:rsidRPr="004878DB" w:rsidDel="00197293">
                <w:rPr>
                  <w:sz w:val="22"/>
                  <w:szCs w:val="22"/>
                </w:rPr>
                <w:br/>
                <w:delText>(отлично)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01" w:type="dxa"/>
          </w:tcPr>
          <w:p w14:paraId="37EB6417" w14:textId="0B84C896" w:rsidR="00882BC2" w:rsidRPr="004878DB" w:rsidDel="00197293" w:rsidRDefault="00105E6E" w:rsidP="00233695">
            <w:pPr>
              <w:rPr>
                <w:del w:id="715" w:author="Виталий" w:date="2022-02-27T18:29:00Z"/>
                <w:sz w:val="22"/>
                <w:szCs w:val="22"/>
              </w:rPr>
            </w:pPr>
            <w:del w:id="716" w:author="Виталий" w:date="2022-02-27T18:29:00Z">
              <w:r w:rsidRPr="004878DB" w:rsidDel="00197293">
                <w:rPr>
                  <w:sz w:val="22"/>
                  <w:szCs w:val="22"/>
                </w:rPr>
                <w:delText>Законченный,</w:delText>
              </w:r>
              <w:r w:rsidRPr="004878DB" w:rsidDel="00197293">
                <w:rPr>
                  <w:sz w:val="22"/>
                  <w:szCs w:val="22"/>
                </w:rPr>
                <w:br/>
                <w:delText>полный ответ</w:delText>
              </w:r>
              <w:r w:rsidRPr="004878DB" w:rsidDel="00197293">
                <w:rPr>
                  <w:sz w:val="22"/>
                  <w:szCs w:val="22"/>
                </w:rPr>
                <w:br/>
                <w:delText>(хорошо)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9" w:type="dxa"/>
          </w:tcPr>
          <w:p w14:paraId="5C6B9448" w14:textId="79DE24C8" w:rsidR="00882BC2" w:rsidRPr="004878DB" w:rsidDel="00197293" w:rsidRDefault="00105E6E" w:rsidP="00233695">
            <w:pPr>
              <w:rPr>
                <w:del w:id="717" w:author="Виталий" w:date="2022-02-27T18:29:00Z"/>
                <w:sz w:val="22"/>
                <w:szCs w:val="22"/>
              </w:rPr>
            </w:pPr>
            <w:del w:id="718" w:author="Виталий" w:date="2022-02-27T18:29:00Z">
              <w:r w:rsidRPr="004878DB" w:rsidDel="00197293">
                <w:rPr>
                  <w:sz w:val="22"/>
                  <w:szCs w:val="22"/>
                </w:rPr>
                <w:delText>Изложенный,</w:delText>
              </w:r>
              <w:r w:rsidRPr="004878DB" w:rsidDel="00197293">
                <w:rPr>
                  <w:sz w:val="22"/>
                  <w:szCs w:val="22"/>
                </w:rPr>
                <w:br/>
                <w:delText>раскрытый</w:delText>
              </w:r>
              <w:r w:rsidRPr="004878DB" w:rsidDel="00197293">
                <w:rPr>
                  <w:sz w:val="22"/>
                  <w:szCs w:val="22"/>
                </w:rPr>
                <w:br/>
                <w:delText>ответ</w:delText>
              </w:r>
              <w:r w:rsidRPr="004878DB" w:rsidDel="00197293">
                <w:rPr>
                  <w:sz w:val="22"/>
                  <w:szCs w:val="22"/>
                </w:rPr>
                <w:br/>
                <w:delText>(удовлетворител</w:delText>
              </w:r>
              <w:r w:rsidRPr="004878DB" w:rsidDel="00197293">
                <w:rPr>
                  <w:sz w:val="22"/>
                  <w:szCs w:val="22"/>
                </w:rPr>
                <w:br/>
                <w:delText>ьно)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0" w:type="dxa"/>
          </w:tcPr>
          <w:p w14:paraId="26246467" w14:textId="6E72A59F" w:rsidR="00882BC2" w:rsidRPr="004878DB" w:rsidDel="00197293" w:rsidRDefault="00105E6E" w:rsidP="00233695">
            <w:pPr>
              <w:rPr>
                <w:del w:id="719" w:author="Виталий" w:date="2022-02-27T18:29:00Z"/>
                <w:sz w:val="22"/>
                <w:szCs w:val="22"/>
              </w:rPr>
            </w:pPr>
            <w:del w:id="720" w:author="Виталий" w:date="2022-02-27T18:29:00Z">
              <w:r w:rsidRPr="004878DB" w:rsidDel="00197293">
                <w:rPr>
                  <w:sz w:val="22"/>
                  <w:szCs w:val="22"/>
                </w:rPr>
                <w:delText>Минимальный</w:delText>
              </w:r>
              <w:r w:rsidRPr="004878DB" w:rsidDel="00197293">
                <w:rPr>
                  <w:sz w:val="22"/>
                  <w:szCs w:val="22"/>
                </w:rPr>
                <w:br/>
                <w:delText>ответ</w:delText>
              </w:r>
              <w:r w:rsidRPr="004878DB" w:rsidDel="00197293">
                <w:rPr>
                  <w:sz w:val="22"/>
                  <w:szCs w:val="22"/>
                </w:rPr>
                <w:br/>
                <w:delText>(неудовлетворите</w:delText>
              </w:r>
              <w:r w:rsidRPr="004878DB" w:rsidDel="00197293">
                <w:rPr>
                  <w:sz w:val="22"/>
                  <w:szCs w:val="22"/>
                </w:rPr>
                <w:br/>
                <w:delText>льно)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649" w:type="dxa"/>
          </w:tcPr>
          <w:p w14:paraId="5D2C7984" w14:textId="61973911" w:rsidR="00882BC2" w:rsidRPr="004878DB" w:rsidDel="00197293" w:rsidRDefault="00105E6E" w:rsidP="00233695">
            <w:pPr>
              <w:rPr>
                <w:del w:id="721" w:author="Виталий" w:date="2022-02-27T18:29:00Z"/>
                <w:sz w:val="22"/>
                <w:szCs w:val="22"/>
              </w:rPr>
            </w:pPr>
            <w:del w:id="722" w:author="Виталий" w:date="2022-02-27T18:29:00Z">
              <w:r w:rsidRPr="004878DB" w:rsidDel="00197293">
                <w:rPr>
                  <w:sz w:val="22"/>
                  <w:szCs w:val="22"/>
                </w:rPr>
                <w:delText>Оцен</w:delText>
              </w:r>
              <w:r w:rsidRPr="004878DB" w:rsidDel="00197293">
                <w:rPr>
                  <w:sz w:val="22"/>
                  <w:szCs w:val="22"/>
                </w:rPr>
                <w:br/>
                <w:delText>ка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</w:tr>
      <w:tr w:rsidR="00105E6E" w:rsidRPr="004878DB" w:rsidDel="00197293" w14:paraId="70A32D71" w14:textId="5E8ACED8" w:rsidTr="004878DB">
        <w:trPr>
          <w:del w:id="723" w:author="Виталий" w:date="2022-02-27T18:29:00Z"/>
        </w:trPr>
        <w:tc>
          <w:tcPr>
            <w:tcW w:w="1459" w:type="dxa"/>
          </w:tcPr>
          <w:p w14:paraId="130071DA" w14:textId="507335C3" w:rsidR="00882BC2" w:rsidRPr="004878DB" w:rsidDel="00197293" w:rsidRDefault="00105E6E" w:rsidP="00233695">
            <w:pPr>
              <w:rPr>
                <w:del w:id="724" w:author="Виталий" w:date="2022-02-27T18:29:00Z"/>
                <w:sz w:val="22"/>
                <w:szCs w:val="22"/>
              </w:rPr>
            </w:pPr>
            <w:del w:id="725" w:author="Виталий" w:date="2022-02-27T18:29:00Z">
              <w:r w:rsidRPr="004878DB" w:rsidDel="00197293">
                <w:rPr>
                  <w:sz w:val="22"/>
                  <w:szCs w:val="22"/>
                </w:rPr>
                <w:delText>Раскрытие</w:delText>
              </w:r>
              <w:r w:rsidRPr="004878DB" w:rsidDel="00197293">
                <w:rPr>
                  <w:sz w:val="22"/>
                  <w:szCs w:val="22"/>
                </w:rPr>
                <w:br/>
                <w:delText>проблемы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47" w:type="dxa"/>
          </w:tcPr>
          <w:p w14:paraId="131C6D2C" w14:textId="7E953A9E" w:rsidR="00882BC2" w:rsidRPr="004878DB" w:rsidDel="00197293" w:rsidRDefault="00105E6E" w:rsidP="00233695">
            <w:pPr>
              <w:rPr>
                <w:del w:id="726" w:author="Виталий" w:date="2022-02-27T18:29:00Z"/>
                <w:sz w:val="22"/>
                <w:szCs w:val="22"/>
              </w:rPr>
            </w:pPr>
            <w:del w:id="727" w:author="Виталий" w:date="2022-02-27T18:29:00Z">
              <w:r w:rsidRPr="004878DB" w:rsidDel="00197293">
                <w:rPr>
                  <w:sz w:val="22"/>
                  <w:szCs w:val="22"/>
                </w:rPr>
                <w:delText>Проблема</w:delText>
              </w:r>
              <w:r w:rsidRPr="004878DB" w:rsidDel="00197293">
                <w:rPr>
                  <w:sz w:val="22"/>
                  <w:szCs w:val="22"/>
                </w:rPr>
                <w:br/>
                <w:delText>раскрыта</w:delText>
              </w:r>
              <w:r w:rsidRPr="004878DB" w:rsidDel="00197293">
                <w:rPr>
                  <w:sz w:val="22"/>
                  <w:szCs w:val="22"/>
                </w:rPr>
                <w:br/>
                <w:delText>полностью.</w:delText>
              </w:r>
              <w:r w:rsidRPr="004878DB" w:rsidDel="00197293">
                <w:rPr>
                  <w:sz w:val="22"/>
                  <w:szCs w:val="22"/>
                </w:rPr>
                <w:br/>
                <w:delText>Проведен</w:delText>
              </w:r>
              <w:r w:rsidRPr="004878DB" w:rsidDel="00197293">
                <w:rPr>
                  <w:sz w:val="22"/>
                  <w:szCs w:val="22"/>
                </w:rPr>
                <w:br/>
                <w:delText>анализ</w:delText>
              </w:r>
              <w:r w:rsidRPr="004878DB" w:rsidDel="00197293">
                <w:rPr>
                  <w:sz w:val="22"/>
                  <w:szCs w:val="22"/>
                </w:rPr>
                <w:br/>
                <w:delText>проблемы с</w:delText>
              </w:r>
              <w:r w:rsidRPr="004878DB" w:rsidDel="00197293">
                <w:rPr>
                  <w:sz w:val="22"/>
                  <w:szCs w:val="22"/>
                </w:rPr>
                <w:br/>
                <w:delText>привлечением</w:delText>
              </w:r>
              <w:r w:rsidRPr="004878DB" w:rsidDel="00197293">
                <w:rPr>
                  <w:sz w:val="22"/>
                  <w:szCs w:val="22"/>
                </w:rPr>
                <w:br/>
                <w:delText>дополнительно</w:delText>
              </w:r>
              <w:r w:rsidRPr="004878DB" w:rsidDel="00197293">
                <w:rPr>
                  <w:sz w:val="22"/>
                  <w:szCs w:val="22"/>
                </w:rPr>
                <w:br/>
                <w:delText>й литературы.</w:delText>
              </w:r>
              <w:r w:rsidRPr="004878DB" w:rsidDel="00197293">
                <w:rPr>
                  <w:sz w:val="22"/>
                  <w:szCs w:val="22"/>
                </w:rPr>
                <w:br/>
                <w:delText>Выводы</w:delText>
              </w:r>
              <w:r w:rsidRPr="004878DB" w:rsidDel="00197293">
                <w:rPr>
                  <w:sz w:val="22"/>
                  <w:szCs w:val="22"/>
                </w:rPr>
                <w:br/>
                <w:delText>обоснованы.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01" w:type="dxa"/>
          </w:tcPr>
          <w:p w14:paraId="4494F492" w14:textId="1E999F59" w:rsidR="00882BC2" w:rsidRPr="004878DB" w:rsidDel="00197293" w:rsidRDefault="00105E6E" w:rsidP="00233695">
            <w:pPr>
              <w:rPr>
                <w:del w:id="728" w:author="Виталий" w:date="2022-02-27T18:29:00Z"/>
                <w:sz w:val="22"/>
                <w:szCs w:val="22"/>
              </w:rPr>
            </w:pPr>
            <w:del w:id="729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Проблема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раскрыта.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Проведен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анализ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проблемы без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привлечения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дополнительно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й литературы.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Не все выводы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сделаны и/или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обоснованы.</w:delText>
              </w:r>
            </w:del>
          </w:p>
        </w:tc>
        <w:tc>
          <w:tcPr>
            <w:tcW w:w="1799" w:type="dxa"/>
          </w:tcPr>
          <w:p w14:paraId="217758BC" w14:textId="63317048" w:rsidR="00882BC2" w:rsidRPr="004878DB" w:rsidDel="00197293" w:rsidRDefault="00105E6E" w:rsidP="00233695">
            <w:pPr>
              <w:rPr>
                <w:del w:id="730" w:author="Виталий" w:date="2022-02-27T18:29:00Z"/>
                <w:sz w:val="22"/>
                <w:szCs w:val="22"/>
              </w:rPr>
            </w:pPr>
            <w:del w:id="731" w:author="Виталий" w:date="2022-02-27T18:29:00Z">
              <w:r w:rsidRPr="004878DB" w:rsidDel="00197293">
                <w:rPr>
                  <w:sz w:val="22"/>
                  <w:szCs w:val="22"/>
                </w:rPr>
                <w:delText>Проблема</w:delText>
              </w:r>
              <w:r w:rsidRPr="004878DB" w:rsidDel="00197293">
                <w:rPr>
                  <w:sz w:val="22"/>
                  <w:szCs w:val="22"/>
                </w:rPr>
                <w:br/>
                <w:delText>раскрыта не</w:delText>
              </w:r>
              <w:r w:rsidRPr="004878DB" w:rsidDel="00197293">
                <w:rPr>
                  <w:sz w:val="22"/>
                  <w:szCs w:val="22"/>
                </w:rPr>
                <w:br/>
                <w:delText>полностью.</w:delText>
              </w:r>
              <w:r w:rsidRPr="004878DB" w:rsidDel="00197293">
                <w:rPr>
                  <w:sz w:val="22"/>
                  <w:szCs w:val="22"/>
                </w:rPr>
                <w:br/>
                <w:delText>Выводы не</w:delText>
              </w:r>
              <w:r w:rsidRPr="004878DB" w:rsidDel="00197293">
                <w:rPr>
                  <w:sz w:val="22"/>
                  <w:szCs w:val="22"/>
                </w:rPr>
                <w:br/>
                <w:delText>сделаны и/или</w:delText>
              </w:r>
              <w:r w:rsidRPr="004878DB" w:rsidDel="00197293">
                <w:rPr>
                  <w:sz w:val="22"/>
                  <w:szCs w:val="22"/>
                </w:rPr>
                <w:br/>
                <w:delText>выводы не</w:delText>
              </w:r>
              <w:r w:rsidRPr="004878DB" w:rsidDel="00197293">
                <w:rPr>
                  <w:sz w:val="22"/>
                  <w:szCs w:val="22"/>
                </w:rPr>
                <w:br/>
                <w:delText>обоснованы.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0" w:type="dxa"/>
          </w:tcPr>
          <w:p w14:paraId="7A93FA03" w14:textId="6B5037B2" w:rsidR="00882BC2" w:rsidRPr="004878DB" w:rsidDel="00197293" w:rsidRDefault="00105E6E" w:rsidP="00233695">
            <w:pPr>
              <w:rPr>
                <w:del w:id="732" w:author="Виталий" w:date="2022-02-27T18:29:00Z"/>
                <w:sz w:val="22"/>
                <w:szCs w:val="22"/>
              </w:rPr>
            </w:pPr>
            <w:del w:id="733" w:author="Виталий" w:date="2022-02-27T18:29:00Z">
              <w:r w:rsidRPr="004878DB" w:rsidDel="00197293">
                <w:rPr>
                  <w:sz w:val="22"/>
                  <w:szCs w:val="22"/>
                </w:rPr>
                <w:delText>Проблема не</w:delText>
              </w:r>
              <w:r w:rsidRPr="004878DB" w:rsidDel="00197293">
                <w:rPr>
                  <w:sz w:val="22"/>
                  <w:szCs w:val="22"/>
                </w:rPr>
                <w:br/>
                <w:delText>раскрыта.</w:delText>
              </w:r>
              <w:r w:rsidRPr="004878DB" w:rsidDel="00197293">
                <w:rPr>
                  <w:sz w:val="22"/>
                  <w:szCs w:val="22"/>
                </w:rPr>
                <w:br/>
                <w:delText>Отсутствуют</w:delText>
              </w:r>
              <w:r w:rsidRPr="004878DB" w:rsidDel="00197293">
                <w:rPr>
                  <w:sz w:val="22"/>
                  <w:szCs w:val="22"/>
                </w:rPr>
                <w:br/>
                <w:delText>выводы.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649" w:type="dxa"/>
          </w:tcPr>
          <w:p w14:paraId="19EB3D81" w14:textId="7F75A012" w:rsidR="00882BC2" w:rsidRPr="004878DB" w:rsidDel="00197293" w:rsidRDefault="00882BC2" w:rsidP="00233695">
            <w:pPr>
              <w:rPr>
                <w:del w:id="734" w:author="Виталий" w:date="2022-02-27T18:29:00Z"/>
                <w:sz w:val="22"/>
                <w:szCs w:val="22"/>
              </w:rPr>
            </w:pPr>
          </w:p>
        </w:tc>
      </w:tr>
      <w:tr w:rsidR="00105E6E" w:rsidRPr="004878DB" w:rsidDel="00197293" w14:paraId="5FAA786D" w14:textId="225163A0" w:rsidTr="004878DB">
        <w:trPr>
          <w:del w:id="735" w:author="Виталий" w:date="2022-02-27T18:29:00Z"/>
        </w:trPr>
        <w:tc>
          <w:tcPr>
            <w:tcW w:w="1459" w:type="dxa"/>
          </w:tcPr>
          <w:p w14:paraId="3F132F01" w14:textId="19E1A79D" w:rsidR="00882BC2" w:rsidRPr="004878DB" w:rsidDel="00197293" w:rsidRDefault="00105E6E" w:rsidP="00105E6E">
            <w:pPr>
              <w:rPr>
                <w:del w:id="736" w:author="Виталий" w:date="2022-02-27T18:29:00Z"/>
                <w:sz w:val="22"/>
                <w:szCs w:val="22"/>
              </w:rPr>
            </w:pPr>
            <w:del w:id="737" w:author="Виталий" w:date="2022-02-27T18:29:00Z">
              <w:r w:rsidRPr="004878DB" w:rsidDel="00197293">
                <w:rPr>
                  <w:sz w:val="22"/>
                  <w:szCs w:val="22"/>
                </w:rPr>
                <w:delText>Представление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47" w:type="dxa"/>
          </w:tcPr>
          <w:p w14:paraId="5DFF0304" w14:textId="23A3D724" w:rsidR="00882BC2" w:rsidRPr="004878DB" w:rsidDel="00197293" w:rsidRDefault="00105E6E" w:rsidP="00105E6E">
            <w:pPr>
              <w:rPr>
                <w:del w:id="738" w:author="Виталий" w:date="2022-02-27T18:29:00Z"/>
                <w:sz w:val="22"/>
                <w:szCs w:val="22"/>
              </w:rPr>
            </w:pPr>
            <w:del w:id="739" w:author="Виталий" w:date="2022-02-27T18:29:00Z">
              <w:r w:rsidRPr="004878DB" w:rsidDel="00197293">
                <w:rPr>
                  <w:sz w:val="22"/>
                  <w:szCs w:val="22"/>
                </w:rPr>
                <w:delText>Представляемая информация</w:delText>
              </w:r>
              <w:r w:rsidRPr="004878DB" w:rsidDel="00197293">
                <w:rPr>
                  <w:sz w:val="22"/>
                  <w:szCs w:val="22"/>
                </w:rPr>
                <w:br/>
                <w:delText>систематизирована, последовательна и логически</w:delText>
              </w:r>
              <w:r w:rsidRPr="004878DB" w:rsidDel="00197293">
                <w:rPr>
                  <w:sz w:val="22"/>
                  <w:szCs w:val="22"/>
                </w:rPr>
                <w:br/>
                <w:delText>связана.</w:delText>
              </w:r>
              <w:r w:rsidRPr="004878DB" w:rsidDel="00197293">
                <w:rPr>
                  <w:sz w:val="22"/>
                  <w:szCs w:val="22"/>
                </w:rPr>
                <w:br/>
                <w:delText>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  <w:delText>все</w:delText>
              </w:r>
              <w:r w:rsidRPr="004878DB" w:rsidDel="00197293">
                <w:rPr>
                  <w:sz w:val="22"/>
                  <w:szCs w:val="22"/>
                </w:rPr>
                <w:br/>
                <w:delText>необходимые</w:delText>
              </w:r>
              <w:r w:rsidRPr="004878DB" w:rsidDel="00197293">
                <w:rPr>
                  <w:sz w:val="22"/>
                  <w:szCs w:val="22"/>
                </w:rPr>
                <w:br/>
                <w:delText>профессиональные термины.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01" w:type="dxa"/>
          </w:tcPr>
          <w:p w14:paraId="1B239F80" w14:textId="7CF9855B" w:rsidR="00882BC2" w:rsidRPr="004878DB" w:rsidDel="00197293" w:rsidRDefault="00105E6E" w:rsidP="00233695">
            <w:pPr>
              <w:rPr>
                <w:del w:id="740" w:author="Виталий" w:date="2022-02-27T18:29:00Z"/>
                <w:sz w:val="22"/>
                <w:szCs w:val="22"/>
              </w:rPr>
            </w:pPr>
            <w:del w:id="741" w:author="Виталий" w:date="2022-02-27T18:29:00Z">
              <w:r w:rsidRPr="004878DB" w:rsidDel="00197293">
                <w:rPr>
                  <w:sz w:val="22"/>
                  <w:szCs w:val="22"/>
                </w:rPr>
                <w:delText>Представляемая информация систематизирована и последовательна. Использовано большинство необходимых профессиональных терминов.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9" w:type="dxa"/>
          </w:tcPr>
          <w:p w14:paraId="40AAAC52" w14:textId="7FFF643F" w:rsidR="00882BC2" w:rsidRPr="004878DB" w:rsidDel="00197293" w:rsidRDefault="00105E6E" w:rsidP="00105E6E">
            <w:pPr>
              <w:rPr>
                <w:del w:id="742" w:author="Виталий" w:date="2022-02-27T18:29:00Z"/>
                <w:sz w:val="22"/>
                <w:szCs w:val="22"/>
              </w:rPr>
            </w:pPr>
            <w:del w:id="743" w:author="Виталий" w:date="2022-02-27T18:29:00Z">
              <w:r w:rsidRPr="004878DB" w:rsidDel="00197293">
                <w:rPr>
                  <w:sz w:val="22"/>
                  <w:szCs w:val="22"/>
                </w:rPr>
                <w:delText>Представляемая информация не систематизирована и/или не</w:delText>
              </w:r>
              <w:r w:rsidRPr="004878DB" w:rsidDel="00197293">
                <w:rPr>
                  <w:sz w:val="22"/>
                  <w:szCs w:val="22"/>
                </w:rPr>
                <w:br/>
                <w:delText>последовательна. Профессиональная терминология</w:delText>
              </w:r>
              <w:r w:rsidRPr="004878DB" w:rsidDel="00197293">
                <w:rPr>
                  <w:sz w:val="22"/>
                  <w:szCs w:val="22"/>
                </w:rPr>
                <w:br/>
                <w:delText>использована</w:delText>
              </w:r>
              <w:r w:rsidRPr="004878DB" w:rsidDel="00197293">
                <w:rPr>
                  <w:sz w:val="22"/>
                  <w:szCs w:val="22"/>
                </w:rPr>
                <w:br/>
                <w:delText>мало.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0" w:type="dxa"/>
          </w:tcPr>
          <w:p w14:paraId="6EA18FD1" w14:textId="6E42E184" w:rsidR="00882BC2" w:rsidRPr="004878DB" w:rsidDel="00197293" w:rsidRDefault="00105E6E" w:rsidP="00105E6E">
            <w:pPr>
              <w:rPr>
                <w:del w:id="744" w:author="Виталий" w:date="2022-02-27T18:29:00Z"/>
                <w:sz w:val="22"/>
                <w:szCs w:val="22"/>
              </w:rPr>
            </w:pPr>
            <w:del w:id="745" w:author="Виталий" w:date="2022-02-27T18:29:00Z">
              <w:r w:rsidRPr="004878DB" w:rsidDel="00197293">
                <w:rPr>
                  <w:sz w:val="22"/>
                  <w:szCs w:val="22"/>
                </w:rPr>
                <w:delText>Представляемая</w:delText>
              </w:r>
              <w:r w:rsidRPr="004878DB" w:rsidDel="00197293">
                <w:rPr>
                  <w:sz w:val="22"/>
                  <w:szCs w:val="22"/>
                </w:rPr>
                <w:br/>
                <w:delText>информация</w:delText>
              </w:r>
              <w:r w:rsidRPr="004878DB" w:rsidDel="00197293">
                <w:rPr>
                  <w:sz w:val="22"/>
                  <w:szCs w:val="22"/>
                </w:rPr>
                <w:br/>
                <w:delText>логически не</w:delText>
              </w:r>
              <w:r w:rsidRPr="004878DB" w:rsidDel="00197293">
                <w:rPr>
                  <w:sz w:val="22"/>
                  <w:szCs w:val="22"/>
                </w:rPr>
                <w:br/>
                <w:delText>связана. Не 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  <w:delText>профессиональные термины.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649" w:type="dxa"/>
          </w:tcPr>
          <w:p w14:paraId="47173073" w14:textId="16D2714D" w:rsidR="00882BC2" w:rsidRPr="004878DB" w:rsidDel="00197293" w:rsidRDefault="00882BC2" w:rsidP="00233695">
            <w:pPr>
              <w:rPr>
                <w:del w:id="746" w:author="Виталий" w:date="2022-02-27T18:29:00Z"/>
                <w:sz w:val="22"/>
                <w:szCs w:val="22"/>
              </w:rPr>
            </w:pPr>
          </w:p>
        </w:tc>
      </w:tr>
      <w:tr w:rsidR="00105E6E" w:rsidRPr="004878DB" w:rsidDel="00197293" w14:paraId="546202E6" w14:textId="69627569" w:rsidTr="004878DB">
        <w:trPr>
          <w:del w:id="747" w:author="Виталий" w:date="2022-02-27T18:29:00Z"/>
        </w:trPr>
        <w:tc>
          <w:tcPr>
            <w:tcW w:w="1459" w:type="dxa"/>
          </w:tcPr>
          <w:p w14:paraId="29DAE6D5" w14:textId="52D6E36E" w:rsidR="00882BC2" w:rsidRPr="004878DB" w:rsidDel="00197293" w:rsidRDefault="00105E6E" w:rsidP="00233695">
            <w:pPr>
              <w:rPr>
                <w:del w:id="748" w:author="Виталий" w:date="2022-02-27T18:29:00Z"/>
                <w:sz w:val="22"/>
                <w:szCs w:val="22"/>
              </w:rPr>
            </w:pPr>
            <w:del w:id="749" w:author="Виталий" w:date="2022-02-27T18:29:00Z">
              <w:r w:rsidRPr="004878DB" w:rsidDel="00197293">
                <w:rPr>
                  <w:sz w:val="22"/>
                  <w:szCs w:val="22"/>
                </w:rPr>
                <w:delText>Оформление</w:delText>
              </w:r>
            </w:del>
          </w:p>
        </w:tc>
        <w:tc>
          <w:tcPr>
            <w:tcW w:w="1847" w:type="dxa"/>
          </w:tcPr>
          <w:p w14:paraId="4DD64F2C" w14:textId="083F8F05" w:rsidR="00882BC2" w:rsidRPr="004878DB" w:rsidDel="00197293" w:rsidRDefault="00105E6E" w:rsidP="004878DB">
            <w:pPr>
              <w:rPr>
                <w:del w:id="750" w:author="Виталий" w:date="2022-02-27T18:29:00Z"/>
                <w:sz w:val="22"/>
                <w:szCs w:val="22"/>
              </w:rPr>
            </w:pPr>
            <w:del w:id="751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Широко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информационные технологии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(PowerPoint).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Отсутствуют</w:delText>
              </w:r>
              <w:r w:rsid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 xml:space="preserve"> </w:delText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ошибки в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представляемо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й информации</w:delText>
              </w:r>
            </w:del>
          </w:p>
        </w:tc>
        <w:tc>
          <w:tcPr>
            <w:tcW w:w="1801" w:type="dxa"/>
          </w:tcPr>
          <w:p w14:paraId="31A82400" w14:textId="5D392C1C" w:rsidR="00882BC2" w:rsidRPr="004878DB" w:rsidDel="00197293" w:rsidRDefault="00105E6E" w:rsidP="004878DB">
            <w:pPr>
              <w:rPr>
                <w:del w:id="752" w:author="Виталий" w:date="2022-02-27T18:29:00Z"/>
                <w:sz w:val="22"/>
                <w:szCs w:val="22"/>
              </w:rPr>
            </w:pPr>
            <w:del w:id="753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информационные технологии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(PowerPoint).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Не более 2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ошибок в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представляемо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й информации.</w:delText>
              </w:r>
            </w:del>
          </w:p>
        </w:tc>
        <w:tc>
          <w:tcPr>
            <w:tcW w:w="1799" w:type="dxa"/>
          </w:tcPr>
          <w:p w14:paraId="1A79E5C0" w14:textId="0F49FDC4" w:rsidR="00882BC2" w:rsidRPr="004878DB" w:rsidDel="00197293" w:rsidRDefault="00105E6E" w:rsidP="00233695">
            <w:pPr>
              <w:rPr>
                <w:del w:id="754" w:author="Виталий" w:date="2022-02-27T18:29:00Z"/>
                <w:sz w:val="22"/>
                <w:szCs w:val="22"/>
              </w:rPr>
            </w:pPr>
            <w:del w:id="755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информационные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технологии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(PowerPoint)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частично.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3-4 ошибки в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представляемой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информации</w:delText>
              </w:r>
            </w:del>
          </w:p>
        </w:tc>
        <w:tc>
          <w:tcPr>
            <w:tcW w:w="1790" w:type="dxa"/>
          </w:tcPr>
          <w:p w14:paraId="516FB0BE" w14:textId="174C1D15" w:rsidR="00882BC2" w:rsidRPr="004878DB" w:rsidDel="00197293" w:rsidRDefault="00105E6E" w:rsidP="00105E6E">
            <w:pPr>
              <w:rPr>
                <w:del w:id="756" w:author="Виталий" w:date="2022-02-27T18:29:00Z"/>
                <w:sz w:val="22"/>
                <w:szCs w:val="22"/>
              </w:rPr>
            </w:pPr>
            <w:del w:id="757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Не использованы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информационные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технологии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(PowerPoint).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Больше 4 ошибок в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представляемой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информации.</w:delText>
              </w:r>
            </w:del>
          </w:p>
        </w:tc>
        <w:tc>
          <w:tcPr>
            <w:tcW w:w="649" w:type="dxa"/>
          </w:tcPr>
          <w:p w14:paraId="44DC597E" w14:textId="5E04634D" w:rsidR="00882BC2" w:rsidRPr="004878DB" w:rsidDel="00197293" w:rsidRDefault="00882BC2" w:rsidP="00233695">
            <w:pPr>
              <w:rPr>
                <w:del w:id="758" w:author="Виталий" w:date="2022-02-27T18:29:00Z"/>
                <w:sz w:val="22"/>
                <w:szCs w:val="22"/>
              </w:rPr>
            </w:pPr>
          </w:p>
        </w:tc>
      </w:tr>
      <w:tr w:rsidR="00105E6E" w:rsidRPr="004878DB" w:rsidDel="00197293" w14:paraId="5467605B" w14:textId="5715E488" w:rsidTr="004878DB">
        <w:trPr>
          <w:del w:id="759" w:author="Виталий" w:date="2022-02-27T18:29:00Z"/>
        </w:trPr>
        <w:tc>
          <w:tcPr>
            <w:tcW w:w="1459" w:type="dxa"/>
          </w:tcPr>
          <w:p w14:paraId="4F16205F" w14:textId="19071B50" w:rsidR="00882BC2" w:rsidRPr="004878DB" w:rsidDel="00197293" w:rsidRDefault="00105E6E" w:rsidP="00233695">
            <w:pPr>
              <w:rPr>
                <w:del w:id="760" w:author="Виталий" w:date="2022-02-27T18:29:00Z"/>
                <w:sz w:val="22"/>
                <w:szCs w:val="22"/>
              </w:rPr>
            </w:pPr>
            <w:del w:id="761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Ответы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вопросы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47" w:type="dxa"/>
          </w:tcPr>
          <w:p w14:paraId="1EE4CF28" w14:textId="5782624D" w:rsidR="00882BC2" w:rsidRPr="004878DB" w:rsidDel="00197293" w:rsidRDefault="00105E6E" w:rsidP="00233695">
            <w:pPr>
              <w:rPr>
                <w:del w:id="762" w:author="Виталий" w:date="2022-02-27T18:29:00Z"/>
                <w:sz w:val="22"/>
                <w:szCs w:val="22"/>
              </w:rPr>
            </w:pPr>
            <w:del w:id="763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Ответы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вопросы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полные с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привидением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примеров</w:delText>
              </w:r>
            </w:del>
          </w:p>
        </w:tc>
        <w:tc>
          <w:tcPr>
            <w:tcW w:w="1801" w:type="dxa"/>
          </w:tcPr>
          <w:p w14:paraId="4AEBE18F" w14:textId="47B04FA2" w:rsidR="00882BC2" w:rsidRPr="004878DB" w:rsidDel="00197293" w:rsidRDefault="00105E6E" w:rsidP="00233695">
            <w:pPr>
              <w:rPr>
                <w:del w:id="764" w:author="Виталий" w:date="2022-02-27T18:29:00Z"/>
                <w:sz w:val="22"/>
                <w:szCs w:val="22"/>
              </w:rPr>
            </w:pPr>
            <w:del w:id="765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Ответы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вопросы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полные и/или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частично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полные.</w:delText>
              </w:r>
            </w:del>
          </w:p>
        </w:tc>
        <w:tc>
          <w:tcPr>
            <w:tcW w:w="1799" w:type="dxa"/>
          </w:tcPr>
          <w:p w14:paraId="56391559" w14:textId="4803B742" w:rsidR="00882BC2" w:rsidRPr="004878DB" w:rsidDel="00197293" w:rsidRDefault="00105E6E" w:rsidP="00233695">
            <w:pPr>
              <w:rPr>
                <w:del w:id="766" w:author="Виталий" w:date="2022-02-27T18:29:00Z"/>
                <w:sz w:val="22"/>
                <w:szCs w:val="22"/>
              </w:rPr>
            </w:pPr>
            <w:del w:id="767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Только ответы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элементарные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вопросы.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0" w:type="dxa"/>
          </w:tcPr>
          <w:p w14:paraId="66F4CE79" w14:textId="39A33A6E" w:rsidR="00882BC2" w:rsidRPr="004878DB" w:rsidDel="00197293" w:rsidRDefault="00105E6E" w:rsidP="00233695">
            <w:pPr>
              <w:rPr>
                <w:del w:id="768" w:author="Виталий" w:date="2022-02-27T18:29:00Z"/>
                <w:sz w:val="22"/>
                <w:szCs w:val="22"/>
              </w:rPr>
            </w:pPr>
            <w:del w:id="769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Нет ответов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вопросы.</w:delText>
              </w:r>
            </w:del>
          </w:p>
        </w:tc>
        <w:tc>
          <w:tcPr>
            <w:tcW w:w="649" w:type="dxa"/>
          </w:tcPr>
          <w:p w14:paraId="58A1DB50" w14:textId="46055EE2" w:rsidR="00882BC2" w:rsidRPr="004878DB" w:rsidDel="00197293" w:rsidRDefault="00882BC2" w:rsidP="00233695">
            <w:pPr>
              <w:rPr>
                <w:del w:id="770" w:author="Виталий" w:date="2022-02-27T18:29:00Z"/>
                <w:sz w:val="22"/>
                <w:szCs w:val="22"/>
              </w:rPr>
            </w:pPr>
          </w:p>
        </w:tc>
      </w:tr>
      <w:tr w:rsidR="00105E6E" w:rsidRPr="004878DB" w:rsidDel="00197293" w14:paraId="6ED5D61E" w14:textId="734404D9" w:rsidTr="004878DB">
        <w:trPr>
          <w:del w:id="771" w:author="Виталий" w:date="2022-02-27T18:29:00Z"/>
        </w:trPr>
        <w:tc>
          <w:tcPr>
            <w:tcW w:w="1459" w:type="dxa"/>
          </w:tcPr>
          <w:p w14:paraId="1CE86A2A" w14:textId="335693E7" w:rsidR="00882BC2" w:rsidRPr="004878DB" w:rsidDel="00197293" w:rsidRDefault="00105E6E" w:rsidP="00105E6E">
            <w:pPr>
              <w:rPr>
                <w:del w:id="772" w:author="Виталий" w:date="2022-02-27T18:29:00Z"/>
                <w:sz w:val="22"/>
                <w:szCs w:val="22"/>
              </w:rPr>
            </w:pPr>
            <w:del w:id="773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Умение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держаться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аудитории,</w:delText>
              </w:r>
              <w:r w:rsidRPr="004878DB" w:rsidDel="00197293">
                <w:rPr>
                  <w:sz w:val="22"/>
                  <w:szCs w:val="22"/>
                </w:rPr>
                <w:delText xml:space="preserve"> </w:delText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коммуникатив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ные навыки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47" w:type="dxa"/>
          </w:tcPr>
          <w:p w14:paraId="1B3D7E57" w14:textId="5E0F2B78" w:rsidR="00882BC2" w:rsidRPr="004878DB" w:rsidDel="00197293" w:rsidRDefault="00105E6E" w:rsidP="004878DB">
            <w:pPr>
              <w:rPr>
                <w:del w:id="774" w:author="Виталий" w:date="2022-02-27T18:29:00Z"/>
                <w:sz w:val="22"/>
                <w:szCs w:val="22"/>
              </w:rPr>
            </w:pPr>
            <w:del w:id="775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Свободно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держаться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аудитории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быть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способным к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импровизации,</w:delText>
              </w:r>
              <w:r w:rsid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 xml:space="preserve"> </w:delText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учитывать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обратную связь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 аудиторией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01" w:type="dxa"/>
          </w:tcPr>
          <w:p w14:paraId="2124821C" w14:textId="6F393206" w:rsidR="00882BC2" w:rsidRPr="004878DB" w:rsidDel="00197293" w:rsidRDefault="00105E6E" w:rsidP="004878DB">
            <w:pPr>
              <w:rPr>
                <w:del w:id="776" w:author="Виталий" w:date="2022-02-27T18:29:00Z"/>
                <w:sz w:val="22"/>
                <w:szCs w:val="22"/>
              </w:rPr>
            </w:pPr>
            <w:del w:id="777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Свободно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держаться 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аудитории,</w:delText>
              </w:r>
              <w:r w:rsid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 xml:space="preserve"> </w:delText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поддерживать</w:delText>
              </w:r>
              <w:r w:rsid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 xml:space="preserve"> </w:delText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обратную связь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 аудиторией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9" w:type="dxa"/>
          </w:tcPr>
          <w:p w14:paraId="10A02FFC" w14:textId="57EC7E1E" w:rsidR="00882BC2" w:rsidRPr="004878DB" w:rsidDel="00197293" w:rsidRDefault="00105E6E" w:rsidP="00233695">
            <w:pPr>
              <w:rPr>
                <w:del w:id="778" w:author="Виталий" w:date="2022-02-27T18:29:00Z"/>
                <w:sz w:val="22"/>
                <w:szCs w:val="22"/>
              </w:rPr>
            </w:pPr>
            <w:del w:id="779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Скован, обратная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связь с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аудиторией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затруднена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790" w:type="dxa"/>
          </w:tcPr>
          <w:p w14:paraId="6C5D98C8" w14:textId="36922EF6" w:rsidR="00882BC2" w:rsidRPr="004878DB" w:rsidDel="00197293" w:rsidRDefault="00105E6E" w:rsidP="00233695">
            <w:pPr>
              <w:rPr>
                <w:del w:id="780" w:author="Виталий" w:date="2022-02-27T18:29:00Z"/>
                <w:sz w:val="22"/>
                <w:szCs w:val="22"/>
              </w:rPr>
            </w:pPr>
            <w:del w:id="781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Скован, обратная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связь с аудиторией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отсутствует, не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соблюдает нормы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речи в простом</w:delText>
              </w:r>
              <w:r w:rsidRPr="004878DB" w:rsidDel="00197293">
                <w:rPr>
                  <w:sz w:val="22"/>
                  <w:szCs w:val="22"/>
                </w:rPr>
                <w:br/>
              </w:r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высказывании.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649" w:type="dxa"/>
          </w:tcPr>
          <w:p w14:paraId="5DBB205F" w14:textId="2120680A" w:rsidR="00882BC2" w:rsidRPr="004878DB" w:rsidDel="00197293" w:rsidRDefault="00882BC2" w:rsidP="00233695">
            <w:pPr>
              <w:rPr>
                <w:del w:id="782" w:author="Виталий" w:date="2022-02-27T18:29:00Z"/>
                <w:sz w:val="22"/>
                <w:szCs w:val="22"/>
              </w:rPr>
            </w:pPr>
          </w:p>
        </w:tc>
      </w:tr>
      <w:tr w:rsidR="00105E6E" w:rsidRPr="004878DB" w:rsidDel="00197293" w14:paraId="4CC73FE3" w14:textId="7506ED09" w:rsidTr="004878DB">
        <w:trPr>
          <w:del w:id="783" w:author="Виталий" w:date="2022-02-27T18:29:00Z"/>
        </w:trPr>
        <w:tc>
          <w:tcPr>
            <w:tcW w:w="1459" w:type="dxa"/>
          </w:tcPr>
          <w:p w14:paraId="1C843589" w14:textId="2783BD82" w:rsidR="00882BC2" w:rsidRPr="004878DB" w:rsidDel="00197293" w:rsidRDefault="004878DB" w:rsidP="00233695">
            <w:pPr>
              <w:rPr>
                <w:del w:id="784" w:author="Виталий" w:date="2022-02-27T18:29:00Z"/>
                <w:sz w:val="22"/>
                <w:szCs w:val="22"/>
              </w:rPr>
            </w:pPr>
            <w:del w:id="785" w:author="Виталий" w:date="2022-02-27T18:29:00Z">
              <w:r w:rsidRPr="004878DB" w:rsidDel="00197293">
                <w:rPr>
                  <w:rStyle w:val="markedcontent"/>
                  <w:rFonts w:eastAsia="Calibri"/>
                  <w:sz w:val="22"/>
                  <w:szCs w:val="22"/>
                </w:rPr>
                <w:delText>Итог</w:delText>
              </w:r>
              <w:r w:rsidRPr="004878DB" w:rsidDel="00197293">
                <w:rPr>
                  <w:sz w:val="22"/>
                  <w:szCs w:val="22"/>
                </w:rPr>
                <w:br/>
              </w:r>
            </w:del>
          </w:p>
        </w:tc>
        <w:tc>
          <w:tcPr>
            <w:tcW w:w="1847" w:type="dxa"/>
          </w:tcPr>
          <w:p w14:paraId="17068D55" w14:textId="0409F2AE" w:rsidR="00882BC2" w:rsidRPr="004878DB" w:rsidDel="00197293" w:rsidRDefault="00882BC2" w:rsidP="00233695">
            <w:pPr>
              <w:rPr>
                <w:del w:id="786" w:author="Виталий" w:date="2022-02-27T18:29:00Z"/>
                <w:sz w:val="22"/>
                <w:szCs w:val="22"/>
              </w:rPr>
            </w:pPr>
          </w:p>
        </w:tc>
        <w:tc>
          <w:tcPr>
            <w:tcW w:w="1801" w:type="dxa"/>
          </w:tcPr>
          <w:p w14:paraId="7168B112" w14:textId="0CAFB782" w:rsidR="00882BC2" w:rsidRPr="004878DB" w:rsidDel="00197293" w:rsidRDefault="00882BC2" w:rsidP="00233695">
            <w:pPr>
              <w:rPr>
                <w:del w:id="787" w:author="Виталий" w:date="2022-02-27T18:29:00Z"/>
                <w:sz w:val="22"/>
                <w:szCs w:val="22"/>
              </w:rPr>
            </w:pPr>
          </w:p>
        </w:tc>
        <w:tc>
          <w:tcPr>
            <w:tcW w:w="1799" w:type="dxa"/>
          </w:tcPr>
          <w:p w14:paraId="585DEC69" w14:textId="4C1FB5D7" w:rsidR="00882BC2" w:rsidRPr="004878DB" w:rsidDel="00197293" w:rsidRDefault="00882BC2" w:rsidP="00233695">
            <w:pPr>
              <w:rPr>
                <w:del w:id="788" w:author="Виталий" w:date="2022-02-27T18:29:00Z"/>
                <w:sz w:val="22"/>
                <w:szCs w:val="22"/>
              </w:rPr>
            </w:pPr>
          </w:p>
        </w:tc>
        <w:tc>
          <w:tcPr>
            <w:tcW w:w="1790" w:type="dxa"/>
          </w:tcPr>
          <w:p w14:paraId="26434F23" w14:textId="778FDB1C" w:rsidR="00882BC2" w:rsidRPr="004878DB" w:rsidDel="00197293" w:rsidRDefault="00882BC2" w:rsidP="00233695">
            <w:pPr>
              <w:rPr>
                <w:del w:id="789" w:author="Виталий" w:date="2022-02-27T18:29:00Z"/>
                <w:sz w:val="22"/>
                <w:szCs w:val="22"/>
              </w:rPr>
            </w:pPr>
          </w:p>
        </w:tc>
        <w:tc>
          <w:tcPr>
            <w:tcW w:w="649" w:type="dxa"/>
          </w:tcPr>
          <w:p w14:paraId="7F3FC721" w14:textId="64D5B17D" w:rsidR="00882BC2" w:rsidRPr="004878DB" w:rsidDel="00197293" w:rsidRDefault="00882BC2" w:rsidP="00233695">
            <w:pPr>
              <w:rPr>
                <w:del w:id="790" w:author="Виталий" w:date="2022-02-27T18:29:00Z"/>
                <w:sz w:val="22"/>
                <w:szCs w:val="22"/>
              </w:rPr>
            </w:pPr>
          </w:p>
        </w:tc>
      </w:tr>
    </w:tbl>
    <w:p w14:paraId="228AD3FF" w14:textId="25C0704D" w:rsidR="00882BC2" w:rsidRPr="004878DB" w:rsidDel="00197293" w:rsidRDefault="00882BC2" w:rsidP="00233695">
      <w:pPr>
        <w:rPr>
          <w:del w:id="791" w:author="Виталий" w:date="2022-02-27T18:29:00Z"/>
          <w:sz w:val="22"/>
          <w:szCs w:val="22"/>
        </w:rPr>
      </w:pPr>
    </w:p>
    <w:p w14:paraId="05B19A61" w14:textId="55C483CA" w:rsidR="00233695" w:rsidRPr="004878DB" w:rsidDel="00197293" w:rsidRDefault="00233695" w:rsidP="00233695">
      <w:pPr>
        <w:rPr>
          <w:del w:id="792" w:author="Виталий" w:date="2022-02-27T18:29:00Z"/>
          <w:sz w:val="22"/>
          <w:szCs w:val="22"/>
        </w:rPr>
      </w:pPr>
      <w:del w:id="793" w:author="Виталий" w:date="2022-02-27T18:29:00Z">
        <w:r w:rsidRPr="004878DB" w:rsidDel="00197293">
          <w:rPr>
            <w:sz w:val="22"/>
            <w:szCs w:val="22"/>
          </w:rPr>
          <w:br/>
        </w:r>
      </w:del>
    </w:p>
    <w:p w14:paraId="1A1C18C7" w14:textId="0A80AD31" w:rsidR="00233695" w:rsidRPr="00882BC2" w:rsidDel="00197293" w:rsidRDefault="00233695" w:rsidP="00BF4730">
      <w:pPr>
        <w:jc w:val="both"/>
        <w:rPr>
          <w:del w:id="794" w:author="Виталий" w:date="2022-02-27T18:29:00Z"/>
          <w:b/>
        </w:rPr>
      </w:pPr>
      <w:del w:id="795" w:author="Виталий" w:date="2022-02-27T18:29:00Z">
        <w:r w:rsidRPr="00882BC2" w:rsidDel="00197293">
          <w:br/>
        </w:r>
        <w:r w:rsidRPr="00882BC2" w:rsidDel="00197293">
          <w:br/>
        </w:r>
      </w:del>
    </w:p>
    <w:p w14:paraId="79EEB2C7" w14:textId="0580E57B" w:rsidR="00026EF6" w:rsidDel="00197293" w:rsidRDefault="00026EF6" w:rsidP="00BF4730">
      <w:pPr>
        <w:jc w:val="both"/>
        <w:rPr>
          <w:del w:id="796" w:author="Виталий" w:date="2022-02-27T18:29:00Z"/>
          <w:rStyle w:val="markedcontent"/>
          <w:rFonts w:ascii="Arial" w:eastAsia="Calibri" w:hAnsi="Arial" w:cs="Arial"/>
          <w:sz w:val="28"/>
          <w:szCs w:val="28"/>
        </w:rPr>
      </w:pPr>
    </w:p>
    <w:p w14:paraId="761CBC1B" w14:textId="38D4B391" w:rsidR="00026EF6" w:rsidDel="00197293" w:rsidRDefault="00026EF6" w:rsidP="00BF4730">
      <w:pPr>
        <w:jc w:val="both"/>
        <w:rPr>
          <w:del w:id="797" w:author="Виталий" w:date="2022-02-27T18:29:00Z"/>
          <w:rStyle w:val="markedcontent"/>
          <w:rFonts w:eastAsia="Calibri"/>
        </w:rPr>
      </w:pPr>
      <w:del w:id="798" w:author="Виталий" w:date="2022-02-27T18:29:00Z">
        <w:r w:rsidDel="00197293">
          <w:br/>
        </w:r>
        <w:r w:rsidRPr="00026EF6" w:rsidDel="00197293">
          <w:rPr>
            <w:rStyle w:val="markedcontent"/>
            <w:rFonts w:eastAsia="Calibri"/>
          </w:rPr>
          <w:delText>письменная работа (реферат и т. д.)</w:delText>
        </w:r>
        <w:r w:rsidDel="00197293">
          <w:rPr>
            <w:rStyle w:val="markedcontent"/>
            <w:rFonts w:eastAsia="Calibri"/>
          </w:rPr>
          <w:delText xml:space="preserve"> </w:delText>
        </w:r>
      </w:del>
    </w:p>
    <w:p w14:paraId="3B7A1EBB" w14:textId="358DE10F" w:rsidR="00026EF6" w:rsidDel="00197293" w:rsidRDefault="00026EF6" w:rsidP="00BF4730">
      <w:pPr>
        <w:jc w:val="both"/>
        <w:rPr>
          <w:del w:id="799" w:author="Виталий" w:date="2022-02-27T18:29:00Z"/>
          <w:rStyle w:val="markedcontent"/>
          <w:rFonts w:eastAsia="Calibri"/>
        </w:rPr>
      </w:pPr>
      <w:del w:id="800" w:author="Виталий" w:date="2022-02-27T18:29:00Z">
        <w:r w:rsidRPr="00026EF6" w:rsidDel="00197293">
          <w:rPr>
            <w:rStyle w:val="markedcontent"/>
            <w:rFonts w:eastAsia="Calibri"/>
          </w:rPr>
          <w:delText>Данная шкала оценивания может быть использована в условиях заочной формы</w:delText>
        </w:r>
        <w:r w:rsidDel="00197293">
          <w:rPr>
            <w:rStyle w:val="markedcontent"/>
            <w:rFonts w:eastAsia="Calibri"/>
          </w:rPr>
          <w:delText xml:space="preserve"> </w:delText>
        </w:r>
        <w:r w:rsidRPr="00026EF6" w:rsidDel="00197293">
          <w:rPr>
            <w:rStyle w:val="markedcontent"/>
            <w:rFonts w:eastAsia="Calibri"/>
          </w:rPr>
          <w:delText>обучения.</w:delText>
        </w:r>
        <w:r w:rsidDel="00197293">
          <w:rPr>
            <w:rStyle w:val="markedcontent"/>
            <w:rFonts w:eastAsia="Calibri"/>
          </w:rPr>
          <w:delText xml:space="preserve"> </w:delText>
        </w:r>
      </w:del>
    </w:p>
    <w:p w14:paraId="4408D26D" w14:textId="1EFFBBC4" w:rsidR="00026EF6" w:rsidDel="00197293" w:rsidRDefault="00026EF6" w:rsidP="00BF4730">
      <w:pPr>
        <w:jc w:val="both"/>
        <w:rPr>
          <w:del w:id="801" w:author="Виталий" w:date="2022-02-27T18:29:00Z"/>
          <w:rStyle w:val="markedcontent"/>
          <w:rFonts w:eastAsia="Calibri"/>
        </w:rPr>
      </w:pP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1417"/>
        <w:gridCol w:w="1418"/>
        <w:gridCol w:w="1134"/>
        <w:gridCol w:w="1128"/>
      </w:tblGrid>
      <w:tr w:rsidR="00882BC2" w:rsidDel="00197293" w14:paraId="48607A0D" w14:textId="0B08B7BD" w:rsidTr="00882BC2">
        <w:trPr>
          <w:del w:id="802" w:author="Виталий" w:date="2022-02-27T18:29:00Z"/>
        </w:trPr>
        <w:tc>
          <w:tcPr>
            <w:tcW w:w="4248" w:type="dxa"/>
          </w:tcPr>
          <w:p w14:paraId="5C66382D" w14:textId="63C001AE" w:rsidR="00882BC2" w:rsidDel="00197293" w:rsidRDefault="00882BC2" w:rsidP="00BF4730">
            <w:pPr>
              <w:jc w:val="both"/>
              <w:rPr>
                <w:del w:id="803" w:author="Виталий" w:date="2022-02-27T18:29:00Z"/>
                <w:rStyle w:val="markedcontent"/>
                <w:rFonts w:eastAsia="Calibri"/>
              </w:rPr>
            </w:pPr>
            <w:del w:id="804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Критерии оценки</w:delText>
              </w:r>
            </w:del>
          </w:p>
        </w:tc>
        <w:tc>
          <w:tcPr>
            <w:tcW w:w="1417" w:type="dxa"/>
          </w:tcPr>
          <w:p w14:paraId="5886058A" w14:textId="1240367E" w:rsidR="00882BC2" w:rsidDel="00197293" w:rsidRDefault="00882BC2" w:rsidP="00BF4730">
            <w:pPr>
              <w:jc w:val="both"/>
              <w:rPr>
                <w:del w:id="805" w:author="Виталий" w:date="2022-02-27T18:29:00Z"/>
                <w:rStyle w:val="markedcontent"/>
                <w:rFonts w:eastAsia="Calibri"/>
              </w:rPr>
            </w:pPr>
            <w:del w:id="806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Отлично</w:delText>
              </w:r>
            </w:del>
          </w:p>
        </w:tc>
        <w:tc>
          <w:tcPr>
            <w:tcW w:w="1418" w:type="dxa"/>
          </w:tcPr>
          <w:p w14:paraId="288F6E41" w14:textId="2AAB5ECC" w:rsidR="00882BC2" w:rsidDel="00197293" w:rsidRDefault="00882BC2" w:rsidP="00BF4730">
            <w:pPr>
              <w:jc w:val="both"/>
              <w:rPr>
                <w:del w:id="807" w:author="Виталий" w:date="2022-02-27T18:29:00Z"/>
                <w:rStyle w:val="markedcontent"/>
                <w:rFonts w:eastAsia="Calibri"/>
              </w:rPr>
            </w:pPr>
            <w:del w:id="808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Хорошо</w:delText>
              </w:r>
            </w:del>
          </w:p>
        </w:tc>
        <w:tc>
          <w:tcPr>
            <w:tcW w:w="1134" w:type="dxa"/>
          </w:tcPr>
          <w:p w14:paraId="21857567" w14:textId="0F033489" w:rsidR="00882BC2" w:rsidDel="00197293" w:rsidRDefault="00882BC2" w:rsidP="00BF4730">
            <w:pPr>
              <w:jc w:val="both"/>
              <w:rPr>
                <w:del w:id="809" w:author="Виталий" w:date="2022-02-27T18:29:00Z"/>
                <w:rStyle w:val="markedcontent"/>
                <w:rFonts w:eastAsia="Calibri"/>
              </w:rPr>
            </w:pPr>
            <w:del w:id="810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Удовлетворительно</w:delText>
              </w:r>
            </w:del>
          </w:p>
        </w:tc>
        <w:tc>
          <w:tcPr>
            <w:tcW w:w="1128" w:type="dxa"/>
          </w:tcPr>
          <w:p w14:paraId="17F5B654" w14:textId="58E95903" w:rsidR="00882BC2" w:rsidDel="00197293" w:rsidRDefault="00882BC2" w:rsidP="00882BC2">
            <w:pPr>
              <w:jc w:val="both"/>
              <w:rPr>
                <w:del w:id="811" w:author="Виталий" w:date="2022-02-27T18:29:00Z"/>
                <w:rStyle w:val="markedcontent"/>
                <w:rFonts w:eastAsia="Calibri"/>
              </w:rPr>
            </w:pPr>
            <w:del w:id="812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Неудовлетворительно</w:delText>
              </w:r>
            </w:del>
          </w:p>
        </w:tc>
      </w:tr>
      <w:tr w:rsidR="00882BC2" w:rsidDel="00197293" w14:paraId="5F3A7546" w14:textId="2C2041D1" w:rsidTr="00882BC2">
        <w:trPr>
          <w:del w:id="813" w:author="Виталий" w:date="2022-02-27T18:29:00Z"/>
        </w:trPr>
        <w:tc>
          <w:tcPr>
            <w:tcW w:w="4248" w:type="dxa"/>
          </w:tcPr>
          <w:p w14:paraId="057E305E" w14:textId="2AC38041" w:rsidR="00882BC2" w:rsidDel="00197293" w:rsidRDefault="00882BC2" w:rsidP="00882BC2">
            <w:pPr>
              <w:jc w:val="both"/>
              <w:rPr>
                <w:del w:id="814" w:author="Виталий" w:date="2022-02-27T18:29:00Z"/>
                <w:rStyle w:val="markedcontent"/>
                <w:rFonts w:eastAsia="Calibri"/>
              </w:rPr>
            </w:pPr>
            <w:del w:id="815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Обоснование актуальности темы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  <w:p w14:paraId="38370DC7" w14:textId="536F788D" w:rsidR="00882BC2" w:rsidDel="00197293" w:rsidRDefault="00882BC2" w:rsidP="00882BC2">
            <w:pPr>
              <w:jc w:val="both"/>
              <w:rPr>
                <w:del w:id="816" w:author="Виталий" w:date="2022-02-27T18:29:00Z"/>
                <w:rStyle w:val="markedcontent"/>
                <w:rFonts w:eastAsia="Calibri"/>
              </w:rPr>
            </w:pPr>
            <w:del w:id="817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Качество оценки степени разработанности темы в специальной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  <w:r w:rsidRPr="00026EF6" w:rsidDel="00197293">
                <w:rPr>
                  <w:rStyle w:val="markedcontent"/>
                  <w:rFonts w:eastAsia="Calibri"/>
                </w:rPr>
                <w:delText>литературе</w:delText>
              </w:r>
            </w:del>
          </w:p>
        </w:tc>
        <w:tc>
          <w:tcPr>
            <w:tcW w:w="1417" w:type="dxa"/>
          </w:tcPr>
          <w:p w14:paraId="331868F4" w14:textId="7670A258" w:rsidR="00882BC2" w:rsidDel="00197293" w:rsidRDefault="00882BC2" w:rsidP="00BF4730">
            <w:pPr>
              <w:jc w:val="both"/>
              <w:rPr>
                <w:del w:id="818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4A7F346D" w14:textId="5A11041A" w:rsidR="00882BC2" w:rsidDel="00197293" w:rsidRDefault="00882BC2" w:rsidP="00BF4730">
            <w:pPr>
              <w:jc w:val="both"/>
              <w:rPr>
                <w:del w:id="819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0D0B26FF" w14:textId="59D73648" w:rsidR="00882BC2" w:rsidDel="00197293" w:rsidRDefault="00882BC2" w:rsidP="00BF4730">
            <w:pPr>
              <w:jc w:val="both"/>
              <w:rPr>
                <w:del w:id="820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7FE3BF9A" w14:textId="304A4405" w:rsidR="00882BC2" w:rsidDel="00197293" w:rsidRDefault="00882BC2" w:rsidP="00BF4730">
            <w:pPr>
              <w:jc w:val="both"/>
              <w:rPr>
                <w:del w:id="821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33DB4CE9" w14:textId="0CFAA14D" w:rsidTr="00882BC2">
        <w:trPr>
          <w:del w:id="822" w:author="Виталий" w:date="2022-02-27T18:29:00Z"/>
        </w:trPr>
        <w:tc>
          <w:tcPr>
            <w:tcW w:w="4248" w:type="dxa"/>
          </w:tcPr>
          <w:p w14:paraId="60B1E1DC" w14:textId="47D87FEB" w:rsidR="00882BC2" w:rsidDel="00197293" w:rsidRDefault="00882BC2" w:rsidP="00882BC2">
            <w:pPr>
              <w:jc w:val="both"/>
              <w:rPr>
                <w:del w:id="823" w:author="Виталий" w:date="2022-02-27T18:29:00Z"/>
                <w:rStyle w:val="markedcontent"/>
                <w:rFonts w:eastAsia="Calibri"/>
              </w:rPr>
            </w:pPr>
            <w:del w:id="824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Степень реализации поставленной цели и задач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23329030" w14:textId="57B0407F" w:rsidR="00882BC2" w:rsidDel="00197293" w:rsidRDefault="00882BC2" w:rsidP="00BF4730">
            <w:pPr>
              <w:jc w:val="both"/>
              <w:rPr>
                <w:del w:id="825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65D23E0D" w14:textId="1FA73815" w:rsidR="00882BC2" w:rsidDel="00197293" w:rsidRDefault="00882BC2" w:rsidP="00BF4730">
            <w:pPr>
              <w:jc w:val="both"/>
              <w:rPr>
                <w:del w:id="826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4DA376E7" w14:textId="6D1F3F57" w:rsidR="00882BC2" w:rsidDel="00197293" w:rsidRDefault="00882BC2" w:rsidP="00BF4730">
            <w:pPr>
              <w:jc w:val="both"/>
              <w:rPr>
                <w:del w:id="827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13155144" w14:textId="62CDD1E8" w:rsidR="00882BC2" w:rsidDel="00197293" w:rsidRDefault="00882BC2" w:rsidP="00BF4730">
            <w:pPr>
              <w:jc w:val="both"/>
              <w:rPr>
                <w:del w:id="828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5B7A8CEF" w14:textId="472F1F14" w:rsidTr="00882BC2">
        <w:trPr>
          <w:del w:id="829" w:author="Виталий" w:date="2022-02-27T18:29:00Z"/>
        </w:trPr>
        <w:tc>
          <w:tcPr>
            <w:tcW w:w="4248" w:type="dxa"/>
          </w:tcPr>
          <w:p w14:paraId="7F224AC0" w14:textId="428BE73A" w:rsidR="00882BC2" w:rsidDel="00197293" w:rsidRDefault="00882BC2" w:rsidP="00882BC2">
            <w:pPr>
              <w:jc w:val="both"/>
              <w:rPr>
                <w:del w:id="830" w:author="Виталий" w:date="2022-02-27T18:29:00Z"/>
                <w:rStyle w:val="markedcontent"/>
                <w:rFonts w:eastAsia="Calibri"/>
              </w:rPr>
            </w:pPr>
            <w:del w:id="831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Объем и глубина раскрытия темы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619AAC39" w14:textId="0C32613C" w:rsidR="00882BC2" w:rsidDel="00197293" w:rsidRDefault="00882BC2" w:rsidP="00BF4730">
            <w:pPr>
              <w:jc w:val="both"/>
              <w:rPr>
                <w:del w:id="832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05CDE5F2" w14:textId="03C8E104" w:rsidR="00882BC2" w:rsidDel="00197293" w:rsidRDefault="00882BC2" w:rsidP="00BF4730">
            <w:pPr>
              <w:jc w:val="both"/>
              <w:rPr>
                <w:del w:id="833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46FB2338" w14:textId="4C6CFBFE" w:rsidR="00882BC2" w:rsidDel="00197293" w:rsidRDefault="00882BC2" w:rsidP="00BF4730">
            <w:pPr>
              <w:jc w:val="both"/>
              <w:rPr>
                <w:del w:id="834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2B82FEED" w14:textId="0C0C1931" w:rsidR="00882BC2" w:rsidDel="00197293" w:rsidRDefault="00882BC2" w:rsidP="00BF4730">
            <w:pPr>
              <w:jc w:val="both"/>
              <w:rPr>
                <w:del w:id="835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00140529" w14:textId="0FF037E5" w:rsidTr="00882BC2">
        <w:trPr>
          <w:del w:id="836" w:author="Виталий" w:date="2022-02-27T18:29:00Z"/>
        </w:trPr>
        <w:tc>
          <w:tcPr>
            <w:tcW w:w="4248" w:type="dxa"/>
          </w:tcPr>
          <w:p w14:paraId="077D8791" w14:textId="1E1FA3A2" w:rsidR="00882BC2" w:rsidDel="00197293" w:rsidRDefault="00882BC2" w:rsidP="00BF4730">
            <w:pPr>
              <w:jc w:val="both"/>
              <w:rPr>
                <w:del w:id="837" w:author="Виталий" w:date="2022-02-27T18:29:00Z"/>
                <w:rStyle w:val="markedcontent"/>
                <w:rFonts w:eastAsia="Calibri"/>
              </w:rPr>
            </w:pPr>
            <w:del w:id="838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Наличие материала, ориентированного на практическое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  <w:r w:rsidRPr="00026EF6" w:rsidDel="00197293">
                <w:rPr>
                  <w:rStyle w:val="markedcontent"/>
                  <w:rFonts w:eastAsia="Calibri"/>
                </w:rPr>
                <w:delText>использование</w:delText>
              </w:r>
            </w:del>
          </w:p>
        </w:tc>
        <w:tc>
          <w:tcPr>
            <w:tcW w:w="1417" w:type="dxa"/>
          </w:tcPr>
          <w:p w14:paraId="75C677E0" w14:textId="3ED53620" w:rsidR="00882BC2" w:rsidDel="00197293" w:rsidRDefault="00882BC2" w:rsidP="00BF4730">
            <w:pPr>
              <w:jc w:val="both"/>
              <w:rPr>
                <w:del w:id="839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59F1C109" w14:textId="148A2CEA" w:rsidR="00882BC2" w:rsidDel="00197293" w:rsidRDefault="00882BC2" w:rsidP="00BF4730">
            <w:pPr>
              <w:jc w:val="both"/>
              <w:rPr>
                <w:del w:id="840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2A876F6E" w14:textId="13E9C4D5" w:rsidR="00882BC2" w:rsidDel="00197293" w:rsidRDefault="00882BC2" w:rsidP="00BF4730">
            <w:pPr>
              <w:jc w:val="both"/>
              <w:rPr>
                <w:del w:id="841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28CA9DCA" w14:textId="0A30DF39" w:rsidR="00882BC2" w:rsidDel="00197293" w:rsidRDefault="00882BC2" w:rsidP="00BF4730">
            <w:pPr>
              <w:jc w:val="both"/>
              <w:rPr>
                <w:del w:id="842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3668026E" w14:textId="387B1C0E" w:rsidTr="00882BC2">
        <w:trPr>
          <w:del w:id="843" w:author="Виталий" w:date="2022-02-27T18:29:00Z"/>
        </w:trPr>
        <w:tc>
          <w:tcPr>
            <w:tcW w:w="4248" w:type="dxa"/>
          </w:tcPr>
          <w:p w14:paraId="1B16A0E8" w14:textId="2D916060" w:rsidR="00882BC2" w:rsidDel="00197293" w:rsidRDefault="00882BC2" w:rsidP="00882BC2">
            <w:pPr>
              <w:jc w:val="both"/>
              <w:rPr>
                <w:del w:id="844" w:author="Виталий" w:date="2022-02-27T18:29:00Z"/>
                <w:rStyle w:val="markedcontent"/>
                <w:rFonts w:eastAsia="Calibri"/>
              </w:rPr>
            </w:pPr>
            <w:del w:id="845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Достоверность и обоснованность полученных результатов и выводов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4E27A1CC" w14:textId="3D2B1D50" w:rsidR="00882BC2" w:rsidDel="00197293" w:rsidRDefault="00882BC2" w:rsidP="00BF4730">
            <w:pPr>
              <w:jc w:val="both"/>
              <w:rPr>
                <w:del w:id="846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6176FB74" w14:textId="3A10691E" w:rsidR="00882BC2" w:rsidDel="00197293" w:rsidRDefault="00882BC2" w:rsidP="00BF4730">
            <w:pPr>
              <w:jc w:val="both"/>
              <w:rPr>
                <w:del w:id="847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2C998402" w14:textId="229D82AF" w:rsidR="00882BC2" w:rsidDel="00197293" w:rsidRDefault="00882BC2" w:rsidP="00BF4730">
            <w:pPr>
              <w:jc w:val="both"/>
              <w:rPr>
                <w:del w:id="848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186A05AA" w14:textId="0FAB44CD" w:rsidR="00882BC2" w:rsidDel="00197293" w:rsidRDefault="00882BC2" w:rsidP="00BF4730">
            <w:pPr>
              <w:jc w:val="both"/>
              <w:rPr>
                <w:del w:id="849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4C41A4C1" w14:textId="6C0B36C2" w:rsidTr="00882BC2">
        <w:trPr>
          <w:del w:id="850" w:author="Виталий" w:date="2022-02-27T18:29:00Z"/>
        </w:trPr>
        <w:tc>
          <w:tcPr>
            <w:tcW w:w="4248" w:type="dxa"/>
          </w:tcPr>
          <w:p w14:paraId="4F320E3A" w14:textId="2F5368CE" w:rsidR="00882BC2" w:rsidDel="00197293" w:rsidRDefault="00882BC2" w:rsidP="00882BC2">
            <w:pPr>
              <w:jc w:val="both"/>
              <w:rPr>
                <w:del w:id="851" w:author="Виталий" w:date="2022-02-27T18:29:00Z"/>
                <w:rStyle w:val="markedcontent"/>
                <w:rFonts w:eastAsia="Calibri"/>
              </w:rPr>
            </w:pPr>
            <w:del w:id="852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Степень оригинальности текста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4E589FDC" w14:textId="2DE869E6" w:rsidR="00882BC2" w:rsidDel="00197293" w:rsidRDefault="00882BC2" w:rsidP="00BF4730">
            <w:pPr>
              <w:jc w:val="both"/>
              <w:rPr>
                <w:del w:id="853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38F99E21" w14:textId="483365D6" w:rsidR="00882BC2" w:rsidDel="00197293" w:rsidRDefault="00882BC2" w:rsidP="00BF4730">
            <w:pPr>
              <w:jc w:val="both"/>
              <w:rPr>
                <w:del w:id="854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5B341E58" w14:textId="76D68EF1" w:rsidR="00882BC2" w:rsidDel="00197293" w:rsidRDefault="00882BC2" w:rsidP="00BF4730">
            <w:pPr>
              <w:jc w:val="both"/>
              <w:rPr>
                <w:del w:id="855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797D054F" w14:textId="2036A957" w:rsidR="00882BC2" w:rsidDel="00197293" w:rsidRDefault="00882BC2" w:rsidP="00BF4730">
            <w:pPr>
              <w:jc w:val="both"/>
              <w:rPr>
                <w:del w:id="856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5CA9DA39" w14:textId="7E8EFDBA" w:rsidTr="00882BC2">
        <w:trPr>
          <w:del w:id="857" w:author="Виталий" w:date="2022-02-27T18:29:00Z"/>
        </w:trPr>
        <w:tc>
          <w:tcPr>
            <w:tcW w:w="4248" w:type="dxa"/>
          </w:tcPr>
          <w:p w14:paraId="0D5A601A" w14:textId="17369A78" w:rsidR="00882BC2" w:rsidDel="00197293" w:rsidRDefault="00882BC2" w:rsidP="00882BC2">
            <w:pPr>
              <w:jc w:val="both"/>
              <w:rPr>
                <w:del w:id="858" w:author="Виталий" w:date="2022-02-27T18:29:00Z"/>
                <w:rStyle w:val="markedcontent"/>
                <w:rFonts w:eastAsia="Calibri"/>
              </w:rPr>
            </w:pPr>
            <w:del w:id="859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Эрудиция, использование междисциплинарных связей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5F256CB5" w14:textId="24D0B108" w:rsidR="00882BC2" w:rsidDel="00197293" w:rsidRDefault="00882BC2" w:rsidP="00BF4730">
            <w:pPr>
              <w:jc w:val="both"/>
              <w:rPr>
                <w:del w:id="860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39C83C7D" w14:textId="752445A9" w:rsidR="00882BC2" w:rsidDel="00197293" w:rsidRDefault="00882BC2" w:rsidP="00BF4730">
            <w:pPr>
              <w:jc w:val="both"/>
              <w:rPr>
                <w:del w:id="861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51C54DFE" w14:textId="0B9168B9" w:rsidR="00882BC2" w:rsidDel="00197293" w:rsidRDefault="00882BC2" w:rsidP="00BF4730">
            <w:pPr>
              <w:jc w:val="both"/>
              <w:rPr>
                <w:del w:id="862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194DE729" w14:textId="646B2C4A" w:rsidR="00882BC2" w:rsidDel="00197293" w:rsidRDefault="00882BC2" w:rsidP="00BF4730">
            <w:pPr>
              <w:jc w:val="both"/>
              <w:rPr>
                <w:del w:id="863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74174613" w14:textId="666F4108" w:rsidTr="00882BC2">
        <w:trPr>
          <w:del w:id="864" w:author="Виталий" w:date="2022-02-27T18:29:00Z"/>
        </w:trPr>
        <w:tc>
          <w:tcPr>
            <w:tcW w:w="4248" w:type="dxa"/>
          </w:tcPr>
          <w:p w14:paraId="7B259DBC" w14:textId="2D11611D" w:rsidR="00882BC2" w:rsidDel="00197293" w:rsidRDefault="00882BC2" w:rsidP="00882BC2">
            <w:pPr>
              <w:jc w:val="both"/>
              <w:rPr>
                <w:del w:id="865" w:author="Виталий" w:date="2022-02-27T18:29:00Z"/>
                <w:rStyle w:val="markedcontent"/>
                <w:rFonts w:eastAsia="Calibri"/>
              </w:rPr>
            </w:pPr>
            <w:del w:id="866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Соблюдение требований к структуре работы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6D213E1D" w14:textId="0EC76364" w:rsidR="00882BC2" w:rsidDel="00197293" w:rsidRDefault="00882BC2" w:rsidP="00BF4730">
            <w:pPr>
              <w:jc w:val="both"/>
              <w:rPr>
                <w:del w:id="867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2F58D273" w14:textId="123C9C3E" w:rsidR="00882BC2" w:rsidDel="00197293" w:rsidRDefault="00882BC2" w:rsidP="00BF4730">
            <w:pPr>
              <w:jc w:val="both"/>
              <w:rPr>
                <w:del w:id="868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7D8E5F9D" w14:textId="3A42B0BE" w:rsidR="00882BC2" w:rsidDel="00197293" w:rsidRDefault="00882BC2" w:rsidP="00BF4730">
            <w:pPr>
              <w:jc w:val="both"/>
              <w:rPr>
                <w:del w:id="869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59F70212" w14:textId="2B834809" w:rsidR="00882BC2" w:rsidDel="00197293" w:rsidRDefault="00882BC2" w:rsidP="00BF4730">
            <w:pPr>
              <w:jc w:val="both"/>
              <w:rPr>
                <w:del w:id="870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689B65D6" w14:textId="41664F64" w:rsidTr="00882BC2">
        <w:trPr>
          <w:del w:id="871" w:author="Виталий" w:date="2022-02-27T18:29:00Z"/>
        </w:trPr>
        <w:tc>
          <w:tcPr>
            <w:tcW w:w="4248" w:type="dxa"/>
          </w:tcPr>
          <w:p w14:paraId="3BE8496E" w14:textId="41DEDC96" w:rsidR="00882BC2" w:rsidDel="00197293" w:rsidRDefault="00882BC2" w:rsidP="00882BC2">
            <w:pPr>
              <w:jc w:val="both"/>
              <w:rPr>
                <w:del w:id="872" w:author="Виталий" w:date="2022-02-27T18:29:00Z"/>
                <w:rStyle w:val="markedcontent"/>
                <w:rFonts w:eastAsia="Calibri"/>
              </w:rPr>
            </w:pPr>
            <w:del w:id="873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Качество оформления работы с учетом требований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</w:del>
          </w:p>
        </w:tc>
        <w:tc>
          <w:tcPr>
            <w:tcW w:w="1417" w:type="dxa"/>
          </w:tcPr>
          <w:p w14:paraId="5955C49F" w14:textId="1DC13026" w:rsidR="00882BC2" w:rsidDel="00197293" w:rsidRDefault="00882BC2" w:rsidP="00BF4730">
            <w:pPr>
              <w:jc w:val="both"/>
              <w:rPr>
                <w:del w:id="874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4A64E26D" w14:textId="1760EA7D" w:rsidR="00882BC2" w:rsidDel="00197293" w:rsidRDefault="00882BC2" w:rsidP="00BF4730">
            <w:pPr>
              <w:jc w:val="both"/>
              <w:rPr>
                <w:del w:id="875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1B4F4132" w14:textId="7C10783A" w:rsidR="00882BC2" w:rsidDel="00197293" w:rsidRDefault="00882BC2" w:rsidP="00BF4730">
            <w:pPr>
              <w:jc w:val="both"/>
              <w:rPr>
                <w:del w:id="876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4A84ED96" w14:textId="1EE13977" w:rsidR="00882BC2" w:rsidDel="00197293" w:rsidRDefault="00882BC2" w:rsidP="00BF4730">
            <w:pPr>
              <w:jc w:val="both"/>
              <w:rPr>
                <w:del w:id="877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33AF69F5" w14:textId="1BD56E41" w:rsidTr="00882BC2">
        <w:trPr>
          <w:del w:id="878" w:author="Виталий" w:date="2022-02-27T18:29:00Z"/>
        </w:trPr>
        <w:tc>
          <w:tcPr>
            <w:tcW w:w="4248" w:type="dxa"/>
          </w:tcPr>
          <w:p w14:paraId="7AF183DD" w14:textId="4D070D8D" w:rsidR="00882BC2" w:rsidRPr="00026EF6" w:rsidDel="00197293" w:rsidRDefault="00882BC2" w:rsidP="00882BC2">
            <w:pPr>
              <w:jc w:val="both"/>
              <w:rPr>
                <w:del w:id="879" w:author="Виталий" w:date="2022-02-27T18:29:00Z"/>
                <w:rStyle w:val="markedcontent"/>
                <w:rFonts w:eastAsia="Calibri"/>
              </w:rPr>
            </w:pPr>
            <w:del w:id="880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Информационная культура (цитирование, оформление списка</w:delText>
              </w:r>
              <w:r w:rsidDel="00197293">
                <w:rPr>
                  <w:rStyle w:val="markedcontent"/>
                  <w:rFonts w:eastAsia="Calibri"/>
                </w:rPr>
                <w:delText xml:space="preserve"> </w:delText>
              </w:r>
              <w:r w:rsidRPr="00026EF6" w:rsidDel="00197293">
                <w:rPr>
                  <w:rStyle w:val="markedcontent"/>
                  <w:rFonts w:eastAsia="Calibri"/>
                </w:rPr>
                <w:delText>использованной литературы)</w:delText>
              </w:r>
            </w:del>
          </w:p>
        </w:tc>
        <w:tc>
          <w:tcPr>
            <w:tcW w:w="1417" w:type="dxa"/>
          </w:tcPr>
          <w:p w14:paraId="1E5CAF32" w14:textId="229FAF7E" w:rsidR="00882BC2" w:rsidDel="00197293" w:rsidRDefault="00882BC2" w:rsidP="00BF4730">
            <w:pPr>
              <w:jc w:val="both"/>
              <w:rPr>
                <w:del w:id="881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64B9D905" w14:textId="631C435F" w:rsidR="00882BC2" w:rsidDel="00197293" w:rsidRDefault="00882BC2" w:rsidP="00BF4730">
            <w:pPr>
              <w:jc w:val="both"/>
              <w:rPr>
                <w:del w:id="882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48C77613" w14:textId="4E51821B" w:rsidR="00882BC2" w:rsidDel="00197293" w:rsidRDefault="00882BC2" w:rsidP="00BF4730">
            <w:pPr>
              <w:jc w:val="both"/>
              <w:rPr>
                <w:del w:id="883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270987E7" w14:textId="27F9238C" w:rsidR="00882BC2" w:rsidDel="00197293" w:rsidRDefault="00882BC2" w:rsidP="00BF4730">
            <w:pPr>
              <w:jc w:val="both"/>
              <w:rPr>
                <w:del w:id="884" w:author="Виталий" w:date="2022-02-27T18:29:00Z"/>
                <w:rStyle w:val="markedcontent"/>
                <w:rFonts w:eastAsia="Calibri"/>
              </w:rPr>
            </w:pPr>
          </w:p>
        </w:tc>
      </w:tr>
      <w:tr w:rsidR="00882BC2" w:rsidDel="00197293" w14:paraId="3603D6E7" w14:textId="5200694F" w:rsidTr="00882BC2">
        <w:trPr>
          <w:del w:id="885" w:author="Виталий" w:date="2022-02-27T18:29:00Z"/>
        </w:trPr>
        <w:tc>
          <w:tcPr>
            <w:tcW w:w="4248" w:type="dxa"/>
          </w:tcPr>
          <w:p w14:paraId="1B427C5A" w14:textId="4816D463" w:rsidR="00882BC2" w:rsidRPr="00026EF6" w:rsidDel="00197293" w:rsidRDefault="00882BC2" w:rsidP="00882BC2">
            <w:pPr>
              <w:jc w:val="both"/>
              <w:rPr>
                <w:del w:id="886" w:author="Виталий" w:date="2022-02-27T18:29:00Z"/>
                <w:rStyle w:val="markedcontent"/>
                <w:rFonts w:eastAsia="Calibri"/>
              </w:rPr>
            </w:pPr>
            <w:del w:id="887" w:author="Виталий" w:date="2022-02-27T18:29:00Z">
              <w:r w:rsidRPr="00026EF6" w:rsidDel="00197293">
                <w:rPr>
                  <w:rStyle w:val="markedcontent"/>
                  <w:rFonts w:eastAsia="Calibri"/>
                </w:rPr>
                <w:delText>Общая оценка</w:delText>
              </w:r>
            </w:del>
          </w:p>
        </w:tc>
        <w:tc>
          <w:tcPr>
            <w:tcW w:w="1417" w:type="dxa"/>
          </w:tcPr>
          <w:p w14:paraId="60A95738" w14:textId="2EDEAE69" w:rsidR="00882BC2" w:rsidDel="00197293" w:rsidRDefault="00882BC2" w:rsidP="00BF4730">
            <w:pPr>
              <w:jc w:val="both"/>
              <w:rPr>
                <w:del w:id="888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418" w:type="dxa"/>
          </w:tcPr>
          <w:p w14:paraId="5B83E6F8" w14:textId="2FD5C0D2" w:rsidR="00882BC2" w:rsidDel="00197293" w:rsidRDefault="00882BC2" w:rsidP="00BF4730">
            <w:pPr>
              <w:jc w:val="both"/>
              <w:rPr>
                <w:del w:id="889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34" w:type="dxa"/>
          </w:tcPr>
          <w:p w14:paraId="6E4099F3" w14:textId="3653077D" w:rsidR="00882BC2" w:rsidDel="00197293" w:rsidRDefault="00882BC2" w:rsidP="00BF4730">
            <w:pPr>
              <w:jc w:val="both"/>
              <w:rPr>
                <w:del w:id="890" w:author="Виталий" w:date="2022-02-27T18:29:00Z"/>
                <w:rStyle w:val="markedcontent"/>
                <w:rFonts w:eastAsia="Calibri"/>
              </w:rPr>
            </w:pPr>
          </w:p>
        </w:tc>
        <w:tc>
          <w:tcPr>
            <w:tcW w:w="1128" w:type="dxa"/>
          </w:tcPr>
          <w:p w14:paraId="3F5EE1A9" w14:textId="2A532007" w:rsidR="00882BC2" w:rsidDel="00197293" w:rsidRDefault="00882BC2" w:rsidP="00BF4730">
            <w:pPr>
              <w:jc w:val="both"/>
              <w:rPr>
                <w:del w:id="891" w:author="Виталий" w:date="2022-02-27T18:29:00Z"/>
                <w:rStyle w:val="markedcontent"/>
                <w:rFonts w:eastAsia="Calibri"/>
              </w:rPr>
            </w:pPr>
          </w:p>
        </w:tc>
      </w:tr>
    </w:tbl>
    <w:p w14:paraId="19A37F40" w14:textId="25D9EC3E" w:rsidR="00882BC2" w:rsidDel="00197293" w:rsidRDefault="00026EF6" w:rsidP="00BF4730">
      <w:pPr>
        <w:jc w:val="both"/>
        <w:rPr>
          <w:del w:id="892" w:author="Виталий" w:date="2022-02-27T18:29:00Z"/>
          <w:rStyle w:val="markedcontent"/>
          <w:rFonts w:eastAsia="Calibri"/>
        </w:rPr>
      </w:pPr>
      <w:del w:id="893" w:author="Виталий" w:date="2022-02-27T18:29:00Z">
        <w:r w:rsidRPr="00026EF6" w:rsidDel="00197293">
          <w:br/>
        </w:r>
      </w:del>
    </w:p>
    <w:p w14:paraId="58BB461A" w14:textId="3448DCEB" w:rsidR="00882BC2" w:rsidDel="00197293" w:rsidRDefault="00882BC2" w:rsidP="00BF4730">
      <w:pPr>
        <w:jc w:val="both"/>
        <w:rPr>
          <w:del w:id="894" w:author="Виталий" w:date="2022-02-27T18:29:00Z"/>
          <w:rStyle w:val="markedcontent"/>
          <w:rFonts w:eastAsia="Calibri"/>
        </w:rPr>
      </w:pPr>
    </w:p>
    <w:p w14:paraId="67F17F26" w14:textId="6A4FE767" w:rsidR="00026EF6" w:rsidRPr="00026EF6" w:rsidRDefault="00026EF6" w:rsidP="00BF4730">
      <w:pPr>
        <w:jc w:val="both"/>
        <w:rPr>
          <w:b/>
        </w:rPr>
      </w:pPr>
      <w:del w:id="895" w:author="Виталий" w:date="2022-02-27T18:29:00Z">
        <w:r w:rsidRPr="00026EF6" w:rsidDel="00197293">
          <w:br/>
        </w:r>
      </w:del>
      <w:bookmarkStart w:id="896" w:name="_GoBack"/>
      <w:bookmarkEnd w:id="896"/>
    </w:p>
    <w:sectPr w:rsidR="00026EF6" w:rsidRPr="00026EF6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Verdana, Arial, Helvetica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0053F"/>
    <w:multiLevelType w:val="hybridMultilevel"/>
    <w:tmpl w:val="E836E71E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8D0296"/>
    <w:multiLevelType w:val="multilevel"/>
    <w:tmpl w:val="E8A20D66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37172"/>
    <w:multiLevelType w:val="hybridMultilevel"/>
    <w:tmpl w:val="CF44F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3116ED5"/>
    <w:multiLevelType w:val="hybridMultilevel"/>
    <w:tmpl w:val="5D340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5950852"/>
    <w:multiLevelType w:val="hybridMultilevel"/>
    <w:tmpl w:val="EA7A0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5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 w15:restartNumberingAfterBreak="0">
    <w:nsid w:val="664C4337"/>
    <w:multiLevelType w:val="hybridMultilevel"/>
    <w:tmpl w:val="AB8463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40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33600"/>
    <w:multiLevelType w:val="hybridMultilevel"/>
    <w:tmpl w:val="B7D4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</w:num>
  <w:num w:numId="3">
    <w:abstractNumId w:val="37"/>
  </w:num>
  <w:num w:numId="4">
    <w:abstractNumId w:val="13"/>
  </w:num>
  <w:num w:numId="5">
    <w:abstractNumId w:val="2"/>
  </w:num>
  <w:num w:numId="6">
    <w:abstractNumId w:val="43"/>
  </w:num>
  <w:num w:numId="7">
    <w:abstractNumId w:val="9"/>
  </w:num>
  <w:num w:numId="8">
    <w:abstractNumId w:val="22"/>
  </w:num>
  <w:num w:numId="9">
    <w:abstractNumId w:val="46"/>
  </w:num>
  <w:num w:numId="10">
    <w:abstractNumId w:val="20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5"/>
  </w:num>
  <w:num w:numId="19">
    <w:abstractNumId w:val="28"/>
  </w:num>
  <w:num w:numId="20">
    <w:abstractNumId w:val="12"/>
  </w:num>
  <w:num w:numId="21">
    <w:abstractNumId w:val="34"/>
  </w:num>
  <w:num w:numId="22">
    <w:abstractNumId w:val="8"/>
  </w:num>
  <w:num w:numId="23">
    <w:abstractNumId w:val="39"/>
  </w:num>
  <w:num w:numId="24">
    <w:abstractNumId w:val="32"/>
  </w:num>
  <w:num w:numId="25">
    <w:abstractNumId w:val="35"/>
  </w:num>
  <w:num w:numId="26">
    <w:abstractNumId w:val="3"/>
  </w:num>
  <w:num w:numId="27">
    <w:abstractNumId w:val="18"/>
  </w:num>
  <w:num w:numId="28">
    <w:abstractNumId w:val="33"/>
  </w:num>
  <w:num w:numId="29">
    <w:abstractNumId w:val="5"/>
  </w:num>
  <w:num w:numId="30">
    <w:abstractNumId w:val="26"/>
  </w:num>
  <w:num w:numId="31">
    <w:abstractNumId w:val="7"/>
  </w:num>
  <w:num w:numId="32">
    <w:abstractNumId w:val="41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2"/>
  </w:num>
  <w:num w:numId="37">
    <w:abstractNumId w:val="21"/>
  </w:num>
  <w:num w:numId="38">
    <w:abstractNumId w:val="19"/>
  </w:num>
  <w:num w:numId="39">
    <w:abstractNumId w:val="23"/>
  </w:num>
  <w:num w:numId="40">
    <w:abstractNumId w:val="40"/>
  </w:num>
  <w:num w:numId="41">
    <w:abstractNumId w:val="17"/>
  </w:num>
  <w:num w:numId="42">
    <w:abstractNumId w:val="38"/>
  </w:num>
  <w:num w:numId="43">
    <w:abstractNumId w:val="29"/>
  </w:num>
  <w:num w:numId="44">
    <w:abstractNumId w:val="4"/>
  </w:num>
  <w:num w:numId="45">
    <w:abstractNumId w:val="44"/>
  </w:num>
  <w:num w:numId="46">
    <w:abstractNumId w:val="31"/>
  </w:num>
  <w:num w:numId="47">
    <w:abstractNumId w:val="2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талий">
    <w15:presenceInfo w15:providerId="None" w15:userId="Виталий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07D0F"/>
    <w:rsid w:val="00026EF6"/>
    <w:rsid w:val="00077CC7"/>
    <w:rsid w:val="000C61EB"/>
    <w:rsid w:val="000C77A4"/>
    <w:rsid w:val="000E5E29"/>
    <w:rsid w:val="00105E6E"/>
    <w:rsid w:val="00135B18"/>
    <w:rsid w:val="00197293"/>
    <w:rsid w:val="00207083"/>
    <w:rsid w:val="00211F09"/>
    <w:rsid w:val="00233695"/>
    <w:rsid w:val="00254394"/>
    <w:rsid w:val="002B6515"/>
    <w:rsid w:val="00322630"/>
    <w:rsid w:val="003C75EA"/>
    <w:rsid w:val="00462E1D"/>
    <w:rsid w:val="00483AD9"/>
    <w:rsid w:val="004878DB"/>
    <w:rsid w:val="00530120"/>
    <w:rsid w:val="00546A33"/>
    <w:rsid w:val="00597F08"/>
    <w:rsid w:val="005D07BE"/>
    <w:rsid w:val="005F5FDE"/>
    <w:rsid w:val="00604814"/>
    <w:rsid w:val="006238D1"/>
    <w:rsid w:val="006B6EA4"/>
    <w:rsid w:val="006D42D8"/>
    <w:rsid w:val="007141F8"/>
    <w:rsid w:val="00750907"/>
    <w:rsid w:val="007910B5"/>
    <w:rsid w:val="00856CD7"/>
    <w:rsid w:val="00874373"/>
    <w:rsid w:val="00882BC2"/>
    <w:rsid w:val="00893A4C"/>
    <w:rsid w:val="008C484D"/>
    <w:rsid w:val="00902B9D"/>
    <w:rsid w:val="009A1DCE"/>
    <w:rsid w:val="00A57F9C"/>
    <w:rsid w:val="00B13EF2"/>
    <w:rsid w:val="00B258D9"/>
    <w:rsid w:val="00BC0202"/>
    <w:rsid w:val="00BF4730"/>
    <w:rsid w:val="00D541B8"/>
    <w:rsid w:val="00D96A25"/>
    <w:rsid w:val="00DF490D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99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paragraph" w:customStyle="1" w:styleId="Textbody">
    <w:name w:val="Text body"/>
    <w:basedOn w:val="Standard"/>
    <w:rsid w:val="00B258D9"/>
    <w:pPr>
      <w:widowControl w:val="0"/>
      <w:autoSpaceDN w:val="0"/>
      <w:spacing w:after="120"/>
    </w:pPr>
    <w:rPr>
      <w:rFonts w:eastAsia="Andale Sans UI" w:cs="Tahoma"/>
      <w:kern w:val="3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5593</Words>
  <Characters>31884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25</cp:revision>
  <dcterms:created xsi:type="dcterms:W3CDTF">2022-02-04T10:12:00Z</dcterms:created>
  <dcterms:modified xsi:type="dcterms:W3CDTF">2022-02-27T15:29:00Z</dcterms:modified>
</cp:coreProperties>
</file>